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6A2C94" w14:textId="040E5E61" w:rsidR="004C3561" w:rsidRDefault="002C6870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4C3561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D72C545" w14:textId="6B7142F8" w:rsidR="00377526" w:rsidRDefault="004C3561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>aff Mobility For Training</w:t>
      </w:r>
      <w:r w:rsidR="00D97FE7">
        <w:rPr>
          <w:rStyle w:val="Odwoanieprzypisukocowego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45C9CBD4" w14:textId="77777777" w:rsidR="00654677" w:rsidRDefault="00654677" w:rsidP="00654677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4BE3D3C0" w14:textId="179AF583" w:rsidR="00654677" w:rsidRDefault="00654677" w:rsidP="00654677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>
        <w:rPr>
          <w:rFonts w:ascii="Verdana" w:hAnsi="Verdana" w:cs="Calibri"/>
          <w:lang w:val="en-GB"/>
        </w:rPr>
        <w:t xml:space="preserve">physical </w:t>
      </w:r>
      <w:r w:rsidR="002C6870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</w:t>
      </w:r>
      <w:r w:rsidRPr="003203BA">
        <w:rPr>
          <w:rFonts w:ascii="Verdana" w:hAnsi="Verdana" w:cs="Calibri"/>
          <w:color w:val="C00000"/>
          <w:lang w:val="en-GB"/>
        </w:rPr>
        <w:t xml:space="preserve">from </w:t>
      </w:r>
      <w:r w:rsidRPr="003203BA">
        <w:rPr>
          <w:rFonts w:ascii="Verdana" w:hAnsi="Verdana" w:cs="Calibri"/>
          <w:i/>
          <w:color w:val="C00000"/>
          <w:lang w:val="en-GB"/>
        </w:rPr>
        <w:t>[day/month/year]</w:t>
      </w:r>
      <w:r w:rsidRPr="003203BA">
        <w:rPr>
          <w:rFonts w:ascii="Verdana" w:hAnsi="Verdana" w:cs="Calibri"/>
          <w:color w:val="C00000"/>
          <w:lang w:val="en-GB"/>
        </w:rPr>
        <w:t xml:space="preserve"> to </w:t>
      </w:r>
      <w:r w:rsidRPr="003203BA">
        <w:rPr>
          <w:rFonts w:ascii="Verdana" w:hAnsi="Verdana" w:cs="Calibri"/>
          <w:i/>
          <w:color w:val="C00000"/>
          <w:lang w:val="en-GB"/>
        </w:rPr>
        <w:t>[day/month/year]</w:t>
      </w:r>
    </w:p>
    <w:p w14:paraId="7E3F3859" w14:textId="77777777" w:rsidR="00654677" w:rsidRDefault="00654677" w:rsidP="00654677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5A61B919" w14:textId="2FFACAC7" w:rsidR="00654677" w:rsidRDefault="00654677" w:rsidP="00654677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 xml:space="preserve">Duration </w:t>
      </w:r>
      <w:r w:rsidR="006C7B84">
        <w:rPr>
          <w:rFonts w:ascii="Verdana" w:hAnsi="Verdana" w:cs="Calibri"/>
          <w:lang w:val="en-GB"/>
        </w:rPr>
        <w:t xml:space="preserve">of physical mobility </w:t>
      </w:r>
      <w:r w:rsidRPr="00490F95">
        <w:rPr>
          <w:rFonts w:ascii="Verdana" w:hAnsi="Verdana" w:cs="Calibri"/>
          <w:lang w:val="en-GB"/>
        </w:rPr>
        <w:t xml:space="preserve">(days) – excluding travel days: </w:t>
      </w:r>
      <w:r w:rsidRPr="003203BA">
        <w:rPr>
          <w:rFonts w:ascii="Verdana" w:hAnsi="Verdana" w:cs="Calibri"/>
          <w:color w:val="C00000"/>
          <w:lang w:val="en-GB"/>
        </w:rPr>
        <w:t xml:space="preserve">…………………. </w:t>
      </w:r>
    </w:p>
    <w:p w14:paraId="7206DD34" w14:textId="77777777" w:rsidR="00654677" w:rsidRDefault="00654677" w:rsidP="00654677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0C610E07" w14:textId="32DE0F26" w:rsidR="00654677" w:rsidRPr="003203BA" w:rsidRDefault="00654677" w:rsidP="00654677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color w:val="C00000"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</w:t>
      </w:r>
      <w:r w:rsidRPr="003203BA">
        <w:rPr>
          <w:rFonts w:ascii="Verdana" w:hAnsi="Verdana" w:cs="Calibri"/>
          <w:color w:val="C00000"/>
          <w:lang w:val="en-GB"/>
        </w:rPr>
        <w:t xml:space="preserve">from </w:t>
      </w:r>
      <w:r w:rsidRPr="003203BA">
        <w:rPr>
          <w:rFonts w:ascii="Verdana" w:hAnsi="Verdana" w:cs="Calibri"/>
          <w:i/>
          <w:color w:val="C00000"/>
          <w:lang w:val="en-GB"/>
        </w:rPr>
        <w:t>[day/month/year]</w:t>
      </w:r>
      <w:r w:rsidRPr="003203BA">
        <w:rPr>
          <w:rFonts w:ascii="Verdana" w:hAnsi="Verdana" w:cs="Calibri"/>
          <w:color w:val="C00000"/>
          <w:lang w:val="en-GB"/>
        </w:rPr>
        <w:t xml:space="preserve"> to </w:t>
      </w:r>
      <w:r w:rsidRPr="003203BA">
        <w:rPr>
          <w:rFonts w:ascii="Verdana" w:hAnsi="Verdana" w:cs="Calibri"/>
          <w:i/>
          <w:color w:val="C00000"/>
          <w:lang w:val="en-GB"/>
        </w:rPr>
        <w:t>[day/month/year]</w:t>
      </w:r>
    </w:p>
    <w:p w14:paraId="0BF7E399" w14:textId="77777777" w:rsidR="00654677" w:rsidRDefault="00654677" w:rsidP="00654677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</w:p>
    <w:p w14:paraId="5D72C548" w14:textId="5A6511D2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554"/>
        <w:gridCol w:w="2307"/>
        <w:gridCol w:w="2513"/>
      </w:tblGrid>
      <w:tr w:rsidR="00377526" w:rsidRPr="007673FA" w14:paraId="5D72C54D" w14:textId="77777777" w:rsidTr="00FB3FEF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3203BA" w:rsidRDefault="00377526" w:rsidP="00A07EA6">
            <w:pPr>
              <w:ind w:right="-993"/>
              <w:jc w:val="left"/>
              <w:rPr>
                <w:rFonts w:ascii="Verdana" w:hAnsi="Verdana" w:cs="Arial"/>
                <w:color w:val="C00000"/>
                <w:sz w:val="20"/>
                <w:lang w:val="is-IS"/>
              </w:rPr>
            </w:pPr>
            <w:r w:rsidRPr="003203BA">
              <w:rPr>
                <w:rFonts w:ascii="Verdana" w:hAnsi="Verdana" w:cs="Arial"/>
                <w:color w:val="C00000"/>
                <w:sz w:val="20"/>
                <w:lang w:val="en-GB"/>
              </w:rPr>
              <w:t>Last name</w:t>
            </w:r>
            <w:r w:rsidR="00DB714F" w:rsidRPr="003203BA">
              <w:rPr>
                <w:rFonts w:ascii="Verdana" w:hAnsi="Verdana" w:cs="Arial"/>
                <w:color w:val="C00000"/>
                <w:sz w:val="20"/>
                <w:lang w:val="en-GB"/>
              </w:rPr>
              <w:t xml:space="preserve"> </w:t>
            </w:r>
            <w:r w:rsidR="00DB714F" w:rsidRPr="003203BA">
              <w:rPr>
                <w:rFonts w:ascii="Verdana" w:hAnsi="Verdana" w:cs="Arial"/>
                <w:color w:val="C00000"/>
                <w:sz w:val="20"/>
                <w:lang w:val="is-IS"/>
              </w:rPr>
              <w:t>(s)</w:t>
            </w:r>
          </w:p>
        </w:tc>
        <w:tc>
          <w:tcPr>
            <w:tcW w:w="2554" w:type="dxa"/>
            <w:shd w:val="clear" w:color="auto" w:fill="FFFFFF"/>
          </w:tcPr>
          <w:p w14:paraId="5D72C54A" w14:textId="77777777" w:rsidR="00377526" w:rsidRPr="003203B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C0000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3203BA" w:rsidRDefault="00377526" w:rsidP="00A07EA6">
            <w:pPr>
              <w:ind w:right="-993"/>
              <w:jc w:val="left"/>
              <w:rPr>
                <w:rFonts w:ascii="Verdana" w:hAnsi="Verdana" w:cs="Arial"/>
                <w:color w:val="C00000"/>
                <w:sz w:val="20"/>
                <w:lang w:val="en-GB"/>
              </w:rPr>
            </w:pPr>
            <w:r w:rsidRPr="003203BA">
              <w:rPr>
                <w:rFonts w:ascii="Verdana" w:hAnsi="Verdana" w:cs="Arial"/>
                <w:color w:val="C00000"/>
                <w:sz w:val="20"/>
                <w:lang w:val="en-GB"/>
              </w:rPr>
              <w:t>First name</w:t>
            </w:r>
            <w:r w:rsidR="009578BC" w:rsidRPr="003203BA">
              <w:rPr>
                <w:rFonts w:ascii="Verdana" w:hAnsi="Verdana" w:cs="Arial"/>
                <w:color w:val="C00000"/>
                <w:sz w:val="20"/>
                <w:lang w:val="en-GB"/>
              </w:rPr>
              <w:t xml:space="preserve"> </w:t>
            </w:r>
            <w:r w:rsidR="00DB714F" w:rsidRPr="003203BA">
              <w:rPr>
                <w:rFonts w:ascii="Verdana" w:hAnsi="Verdana" w:cs="Arial"/>
                <w:color w:val="C00000"/>
                <w:sz w:val="20"/>
                <w:lang w:val="en-GB"/>
              </w:rPr>
              <w:t>(s)</w:t>
            </w:r>
          </w:p>
        </w:tc>
        <w:tc>
          <w:tcPr>
            <w:tcW w:w="2513" w:type="dxa"/>
            <w:shd w:val="clear" w:color="auto" w:fill="FFFFFF"/>
          </w:tcPr>
          <w:p w14:paraId="5D72C54C" w14:textId="77777777" w:rsidR="00377526" w:rsidRPr="003203B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C00000"/>
                <w:sz w:val="20"/>
                <w:lang w:val="en-GB"/>
              </w:rPr>
            </w:pPr>
          </w:p>
        </w:tc>
      </w:tr>
      <w:tr w:rsidR="00377526" w:rsidRPr="007673FA" w14:paraId="5D72C552" w14:textId="77777777" w:rsidTr="00FB3FEF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3203BA" w:rsidRDefault="00377526" w:rsidP="00A07EA6">
            <w:pPr>
              <w:ind w:right="-993"/>
              <w:jc w:val="left"/>
              <w:rPr>
                <w:rFonts w:ascii="Verdana" w:hAnsi="Verdana" w:cs="Arial"/>
                <w:color w:val="C00000"/>
                <w:sz w:val="20"/>
                <w:lang w:val="en-GB"/>
              </w:rPr>
            </w:pPr>
            <w:r w:rsidRPr="003203BA">
              <w:rPr>
                <w:rFonts w:ascii="Verdana" w:hAnsi="Verdana" w:cs="Arial"/>
                <w:color w:val="C00000"/>
                <w:sz w:val="20"/>
                <w:lang w:val="en-GB"/>
              </w:rPr>
              <w:t>Seniority</w:t>
            </w:r>
            <w:r w:rsidRPr="003203BA">
              <w:rPr>
                <w:rStyle w:val="Odwoanieprzypisukocowego"/>
                <w:rFonts w:ascii="Verdana" w:hAnsi="Verdana" w:cs="Arial"/>
                <w:color w:val="C00000"/>
                <w:sz w:val="20"/>
                <w:lang w:val="en-GB"/>
              </w:rPr>
              <w:endnoteReference w:id="2"/>
            </w:r>
          </w:p>
        </w:tc>
        <w:tc>
          <w:tcPr>
            <w:tcW w:w="2554" w:type="dxa"/>
            <w:shd w:val="clear" w:color="auto" w:fill="FFFFFF"/>
          </w:tcPr>
          <w:p w14:paraId="5D72C54F" w14:textId="77777777" w:rsidR="00377526" w:rsidRPr="003203BA" w:rsidRDefault="00377526" w:rsidP="00A07EA6">
            <w:pPr>
              <w:ind w:right="-993"/>
              <w:jc w:val="left"/>
              <w:rPr>
                <w:rFonts w:ascii="Verdana" w:hAnsi="Verdana" w:cs="Arial"/>
                <w:color w:val="C0000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3203BA" w:rsidRDefault="00377526" w:rsidP="00A07EA6">
            <w:pPr>
              <w:ind w:right="-993"/>
              <w:jc w:val="left"/>
              <w:rPr>
                <w:rFonts w:ascii="Verdana" w:hAnsi="Verdana" w:cs="Arial"/>
                <w:color w:val="C00000"/>
                <w:sz w:val="20"/>
                <w:lang w:val="en-GB"/>
              </w:rPr>
            </w:pPr>
            <w:r w:rsidRPr="003203BA">
              <w:rPr>
                <w:rFonts w:ascii="Verdana" w:hAnsi="Verdana" w:cs="Arial"/>
                <w:color w:val="C00000"/>
                <w:sz w:val="20"/>
                <w:lang w:val="en-GB"/>
              </w:rPr>
              <w:t>Nationality</w:t>
            </w:r>
            <w:r w:rsidRPr="003203BA">
              <w:rPr>
                <w:rStyle w:val="Odwoanieprzypisukocowego"/>
                <w:rFonts w:ascii="Verdana" w:hAnsi="Verdana" w:cs="Calibri"/>
                <w:color w:val="C00000"/>
                <w:sz w:val="20"/>
                <w:lang w:val="en-GB"/>
              </w:rPr>
              <w:endnoteReference w:id="3"/>
            </w:r>
          </w:p>
        </w:tc>
        <w:tc>
          <w:tcPr>
            <w:tcW w:w="2513" w:type="dxa"/>
            <w:shd w:val="clear" w:color="auto" w:fill="FFFFFF"/>
          </w:tcPr>
          <w:p w14:paraId="5D72C551" w14:textId="77777777" w:rsidR="00377526" w:rsidRPr="003203B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C00000"/>
                <w:sz w:val="20"/>
                <w:lang w:val="en-GB"/>
              </w:rPr>
            </w:pPr>
          </w:p>
        </w:tc>
      </w:tr>
      <w:tr w:rsidR="00377526" w:rsidRPr="007673FA" w14:paraId="5D72C557" w14:textId="77777777" w:rsidTr="00FB3FEF">
        <w:tc>
          <w:tcPr>
            <w:tcW w:w="2232" w:type="dxa"/>
            <w:shd w:val="clear" w:color="auto" w:fill="FFFFFF"/>
          </w:tcPr>
          <w:p w14:paraId="5D72C553" w14:textId="3FB99DAA" w:rsidR="00377526" w:rsidRPr="003203BA" w:rsidRDefault="00377526" w:rsidP="00A07EA6">
            <w:pPr>
              <w:ind w:right="-993"/>
              <w:jc w:val="left"/>
              <w:rPr>
                <w:rFonts w:ascii="Verdana" w:hAnsi="Verdana" w:cs="Arial"/>
                <w:color w:val="C00000"/>
                <w:sz w:val="20"/>
                <w:lang w:val="en-GB"/>
              </w:rPr>
            </w:pPr>
            <w:r w:rsidRPr="003203BA">
              <w:rPr>
                <w:rFonts w:ascii="Verdana" w:hAnsi="Verdana" w:cs="Arial"/>
                <w:color w:val="C00000"/>
                <w:sz w:val="20"/>
                <w:lang w:val="en-GB"/>
              </w:rPr>
              <w:t xml:space="preserve">Sex </w:t>
            </w:r>
            <w:r w:rsidRPr="003203BA">
              <w:rPr>
                <w:rFonts w:ascii="Verdana" w:hAnsi="Verdana" w:cs="Calibri"/>
                <w:color w:val="C00000"/>
                <w:sz w:val="20"/>
                <w:lang w:val="en-GB"/>
              </w:rPr>
              <w:t>[</w:t>
            </w:r>
            <w:r w:rsidRPr="003203BA">
              <w:rPr>
                <w:rFonts w:ascii="Verdana" w:hAnsi="Verdana" w:cs="Calibri"/>
                <w:i/>
                <w:color w:val="C00000"/>
                <w:sz w:val="20"/>
                <w:lang w:val="en-GB"/>
              </w:rPr>
              <w:t>M/F</w:t>
            </w:r>
            <w:r w:rsidR="00654677" w:rsidRPr="003203BA">
              <w:rPr>
                <w:rFonts w:ascii="Verdana" w:hAnsi="Verdana" w:cs="Calibri"/>
                <w:i/>
                <w:color w:val="C00000"/>
                <w:sz w:val="20"/>
                <w:lang w:val="en-GB"/>
              </w:rPr>
              <w:t>/Undefined</w:t>
            </w:r>
            <w:r w:rsidRPr="003203BA">
              <w:rPr>
                <w:rFonts w:ascii="Verdana" w:hAnsi="Verdana" w:cs="Calibri"/>
                <w:color w:val="C00000"/>
                <w:sz w:val="20"/>
                <w:lang w:val="en-GB"/>
              </w:rPr>
              <w:t>]</w:t>
            </w:r>
          </w:p>
        </w:tc>
        <w:tc>
          <w:tcPr>
            <w:tcW w:w="2554" w:type="dxa"/>
            <w:shd w:val="clear" w:color="auto" w:fill="FFFFFF"/>
          </w:tcPr>
          <w:p w14:paraId="5D72C554" w14:textId="77777777" w:rsidR="00377526" w:rsidRPr="003203BA" w:rsidRDefault="00377526" w:rsidP="00A07EA6">
            <w:pPr>
              <w:ind w:right="-993"/>
              <w:jc w:val="left"/>
              <w:rPr>
                <w:rFonts w:ascii="Verdana" w:hAnsi="Verdana" w:cs="Arial"/>
                <w:color w:val="C0000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3203B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C00000"/>
                <w:sz w:val="20"/>
                <w:lang w:val="en-GB"/>
              </w:rPr>
            </w:pPr>
            <w:r w:rsidRPr="003203BA">
              <w:rPr>
                <w:rFonts w:ascii="Verdana" w:hAnsi="Verdana" w:cs="Arial"/>
                <w:color w:val="C00000"/>
                <w:sz w:val="20"/>
                <w:lang w:val="en-GB"/>
              </w:rPr>
              <w:t>Academic year</w:t>
            </w:r>
          </w:p>
        </w:tc>
        <w:tc>
          <w:tcPr>
            <w:tcW w:w="2513" w:type="dxa"/>
            <w:shd w:val="clear" w:color="auto" w:fill="FFFFFF"/>
          </w:tcPr>
          <w:p w14:paraId="5D72C556" w14:textId="77777777" w:rsidR="00377526" w:rsidRPr="003203B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C00000"/>
                <w:sz w:val="20"/>
                <w:lang w:val="en-GB"/>
              </w:rPr>
            </w:pPr>
            <w:r w:rsidRPr="003203BA">
              <w:rPr>
                <w:rFonts w:ascii="Verdana" w:hAnsi="Verdana" w:cs="Arial"/>
                <w:color w:val="C00000"/>
                <w:sz w:val="20"/>
                <w:lang w:val="en-GB"/>
              </w:rPr>
              <w:t>20../20..</w:t>
            </w:r>
          </w:p>
        </w:tc>
      </w:tr>
      <w:tr w:rsidR="00CC707F" w:rsidRPr="007673FA" w14:paraId="5D72C55C" w14:textId="77777777" w:rsidTr="00FB3FEF">
        <w:trPr>
          <w:trHeight w:val="276"/>
        </w:trPr>
        <w:tc>
          <w:tcPr>
            <w:tcW w:w="2232" w:type="dxa"/>
            <w:shd w:val="clear" w:color="auto" w:fill="FFFFFF"/>
          </w:tcPr>
          <w:p w14:paraId="5D72C558" w14:textId="77777777" w:rsidR="00CC707F" w:rsidRPr="003203B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C00000"/>
                <w:sz w:val="20"/>
                <w:lang w:val="en-GB"/>
              </w:rPr>
            </w:pPr>
            <w:r w:rsidRPr="003203BA">
              <w:rPr>
                <w:rFonts w:ascii="Verdana" w:hAnsi="Verdana" w:cs="Arial"/>
                <w:color w:val="C00000"/>
                <w:sz w:val="20"/>
                <w:lang w:val="en-GB"/>
              </w:rPr>
              <w:t>E-mail</w:t>
            </w:r>
          </w:p>
        </w:tc>
        <w:tc>
          <w:tcPr>
            <w:tcW w:w="7374" w:type="dxa"/>
            <w:gridSpan w:val="3"/>
            <w:shd w:val="clear" w:color="auto" w:fill="FFFFFF"/>
          </w:tcPr>
          <w:p w14:paraId="5D72C55B" w14:textId="77777777" w:rsidR="00CC707F" w:rsidRPr="003203B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C0000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975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28"/>
        <w:gridCol w:w="2558"/>
        <w:gridCol w:w="2228"/>
        <w:gridCol w:w="2733"/>
        <w:gridCol w:w="6"/>
      </w:tblGrid>
      <w:tr w:rsidR="00FB3FEF" w:rsidRPr="00F12313" w14:paraId="69DB31E2" w14:textId="77777777" w:rsidTr="00CA78FC">
        <w:trPr>
          <w:trHeight w:val="314"/>
        </w:trPr>
        <w:tc>
          <w:tcPr>
            <w:tcW w:w="2228" w:type="dxa"/>
            <w:shd w:val="clear" w:color="auto" w:fill="FFFFFF"/>
          </w:tcPr>
          <w:p w14:paraId="47498547" w14:textId="77777777" w:rsidR="00FB3FEF" w:rsidRPr="00F12313" w:rsidRDefault="00FB3FEF" w:rsidP="00CA78FC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 xml:space="preserve">Name </w:t>
            </w:r>
          </w:p>
        </w:tc>
        <w:tc>
          <w:tcPr>
            <w:tcW w:w="7525" w:type="dxa"/>
            <w:gridSpan w:val="4"/>
            <w:shd w:val="clear" w:color="auto" w:fill="FFFFFF"/>
          </w:tcPr>
          <w:p w14:paraId="6A8ACCAE" w14:textId="77777777" w:rsidR="00FB3FEF" w:rsidRPr="00F12313" w:rsidRDefault="00FB3FEF" w:rsidP="00CA78FC">
            <w:pPr>
              <w:shd w:val="clear" w:color="auto" w:fill="FFFFFF"/>
              <w:ind w:right="-993"/>
              <w:rPr>
                <w:rFonts w:ascii="Roboto" w:hAnsi="Roboto" w:cs="Arial"/>
                <w:b/>
                <w:color w:val="002060"/>
                <w:sz w:val="20"/>
                <w:lang w:val="en-GB"/>
              </w:rPr>
            </w:pPr>
            <w:r w:rsidRPr="00F12313">
              <w:rPr>
                <w:rFonts w:ascii="Roboto" w:hAnsi="Roboto" w:cs="Arial"/>
                <w:b/>
                <w:color w:val="002060"/>
                <w:sz w:val="20"/>
                <w:lang w:val="en-GB"/>
              </w:rPr>
              <w:t>WROCLAW UNIVERSITY OF HEALTH AND SPORT SCIENCES</w:t>
            </w:r>
          </w:p>
        </w:tc>
      </w:tr>
      <w:tr w:rsidR="00FB3FEF" w:rsidRPr="00F12313" w14:paraId="6D597CEF" w14:textId="77777777" w:rsidTr="00CA78FC">
        <w:trPr>
          <w:gridAfter w:val="1"/>
          <w:wAfter w:w="6" w:type="dxa"/>
          <w:trHeight w:val="314"/>
        </w:trPr>
        <w:tc>
          <w:tcPr>
            <w:tcW w:w="2228" w:type="dxa"/>
            <w:shd w:val="clear" w:color="auto" w:fill="FFFFFF"/>
          </w:tcPr>
          <w:p w14:paraId="1915A2EA" w14:textId="77777777" w:rsidR="00FB3FEF" w:rsidRPr="00F12313" w:rsidRDefault="00FB3FEF" w:rsidP="00CA78FC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Erasmus code</w:t>
            </w:r>
            <w:r w:rsidRPr="00F12313">
              <w:rPr>
                <w:rStyle w:val="Odwoanieprzypisukocowego"/>
                <w:rFonts w:ascii="Roboto" w:hAnsi="Roboto" w:cs="Arial"/>
                <w:sz w:val="20"/>
                <w:lang w:val="en-GB"/>
              </w:rPr>
              <w:endnoteReference w:id="4"/>
            </w:r>
            <w:r w:rsidRPr="00F12313">
              <w:rPr>
                <w:rFonts w:ascii="Roboto" w:hAnsi="Roboto" w:cs="Arial"/>
                <w:sz w:val="20"/>
                <w:lang w:val="en-GB"/>
              </w:rPr>
              <w:t xml:space="preserve"> </w:t>
            </w:r>
          </w:p>
          <w:p w14:paraId="6E17AF7D" w14:textId="77777777" w:rsidR="00FB3FEF" w:rsidRPr="00F12313" w:rsidRDefault="00FB3FEF" w:rsidP="00CA78FC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sz w:val="16"/>
                <w:szCs w:val="16"/>
                <w:lang w:val="en-GB"/>
              </w:rPr>
            </w:pPr>
            <w:r w:rsidRPr="00F12313">
              <w:rPr>
                <w:rFonts w:ascii="Roboto" w:hAnsi="Roboto" w:cs="Arial"/>
                <w:sz w:val="16"/>
                <w:szCs w:val="16"/>
                <w:lang w:val="en-GB"/>
              </w:rPr>
              <w:t>(if applicable)</w:t>
            </w:r>
          </w:p>
          <w:p w14:paraId="1DB44F5D" w14:textId="77777777" w:rsidR="00FB3FEF" w:rsidRPr="00F12313" w:rsidRDefault="00FB3FEF" w:rsidP="00CA78FC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</w:p>
        </w:tc>
        <w:tc>
          <w:tcPr>
            <w:tcW w:w="2558" w:type="dxa"/>
            <w:shd w:val="clear" w:color="auto" w:fill="FFFFFF"/>
          </w:tcPr>
          <w:p w14:paraId="29556D7E" w14:textId="77777777" w:rsidR="00FB3FEF" w:rsidRPr="00F12313" w:rsidRDefault="00FB3FEF" w:rsidP="00CA78FC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b/>
                <w:color w:val="002060"/>
                <w:sz w:val="20"/>
                <w:lang w:val="en-GB"/>
              </w:rPr>
            </w:pPr>
            <w:r w:rsidRPr="00F12313">
              <w:rPr>
                <w:rFonts w:ascii="Roboto" w:hAnsi="Roboto" w:cs="Arial"/>
                <w:b/>
                <w:color w:val="002060"/>
                <w:sz w:val="20"/>
                <w:lang w:val="en-GB"/>
              </w:rPr>
              <w:t>PL WROCLAW08</w:t>
            </w:r>
          </w:p>
        </w:tc>
        <w:tc>
          <w:tcPr>
            <w:tcW w:w="2228" w:type="dxa"/>
            <w:shd w:val="clear" w:color="auto" w:fill="FFFFFF"/>
          </w:tcPr>
          <w:p w14:paraId="4D5631EC" w14:textId="77777777" w:rsidR="00FB3FEF" w:rsidRPr="00F12313" w:rsidRDefault="00FB3FEF" w:rsidP="00CA78FC">
            <w:pPr>
              <w:shd w:val="clear" w:color="auto" w:fill="FFFFFF"/>
              <w:ind w:right="-992"/>
              <w:contextualSpacing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Faculty/Department</w:t>
            </w:r>
          </w:p>
          <w:p w14:paraId="7EC5F895" w14:textId="77777777" w:rsidR="00FB3FEF" w:rsidRPr="00F12313" w:rsidRDefault="00FB3FEF" w:rsidP="00CA78FC">
            <w:pPr>
              <w:shd w:val="clear" w:color="auto" w:fill="FFFFFF"/>
              <w:spacing w:after="0"/>
              <w:ind w:right="-992"/>
              <w:contextualSpacing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733" w:type="dxa"/>
            <w:shd w:val="clear" w:color="auto" w:fill="FFFFFF"/>
          </w:tcPr>
          <w:p w14:paraId="0BDE61C5" w14:textId="77777777" w:rsidR="00FB3FEF" w:rsidRPr="00F12313" w:rsidRDefault="00FB3FEF" w:rsidP="00CA78FC">
            <w:pPr>
              <w:shd w:val="clear" w:color="auto" w:fill="FFFFFF"/>
              <w:ind w:right="-993"/>
              <w:jc w:val="center"/>
              <w:rPr>
                <w:rFonts w:ascii="Roboto" w:hAnsi="Roboto" w:cs="Arial"/>
                <w:b/>
                <w:color w:val="002060"/>
                <w:sz w:val="20"/>
                <w:lang w:val="en-GB"/>
              </w:rPr>
            </w:pPr>
          </w:p>
        </w:tc>
      </w:tr>
      <w:tr w:rsidR="00FB3FEF" w:rsidRPr="00F12313" w14:paraId="69E63C44" w14:textId="77777777" w:rsidTr="00CA78FC">
        <w:trPr>
          <w:gridAfter w:val="1"/>
          <w:wAfter w:w="6" w:type="dxa"/>
          <w:trHeight w:val="472"/>
        </w:trPr>
        <w:tc>
          <w:tcPr>
            <w:tcW w:w="2228" w:type="dxa"/>
            <w:shd w:val="clear" w:color="auto" w:fill="FFFFFF"/>
          </w:tcPr>
          <w:p w14:paraId="1D1AC9C6" w14:textId="77777777" w:rsidR="00FB3FEF" w:rsidRPr="00F12313" w:rsidRDefault="00FB3FEF" w:rsidP="00CA78FC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Address</w:t>
            </w:r>
          </w:p>
        </w:tc>
        <w:tc>
          <w:tcPr>
            <w:tcW w:w="2558" w:type="dxa"/>
            <w:shd w:val="clear" w:color="auto" w:fill="FFFFFF"/>
          </w:tcPr>
          <w:p w14:paraId="27BB689A" w14:textId="77777777" w:rsidR="00FB3FEF" w:rsidRPr="00F12313" w:rsidRDefault="00FB3FEF" w:rsidP="00CA78FC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color w:val="002060"/>
                <w:sz w:val="18"/>
                <w:szCs w:val="18"/>
                <w:lang w:val="pl-PL"/>
              </w:rPr>
            </w:pPr>
            <w:r w:rsidRPr="00F12313">
              <w:rPr>
                <w:rFonts w:ascii="Roboto" w:hAnsi="Roboto" w:cs="Arial"/>
                <w:color w:val="002060"/>
                <w:sz w:val="18"/>
                <w:szCs w:val="18"/>
                <w:lang w:val="pl-PL"/>
              </w:rPr>
              <w:t>al. I.J. Paderewskiego 35</w:t>
            </w:r>
          </w:p>
          <w:p w14:paraId="5BA8B436" w14:textId="77777777" w:rsidR="00FB3FEF" w:rsidRPr="00F12313" w:rsidRDefault="00FB3FEF" w:rsidP="00CA78FC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color w:val="002060"/>
                <w:sz w:val="20"/>
                <w:lang w:val="pl-PL"/>
              </w:rPr>
            </w:pPr>
            <w:r w:rsidRPr="00F12313">
              <w:rPr>
                <w:rFonts w:ascii="Roboto" w:hAnsi="Roboto" w:cs="Arial"/>
                <w:color w:val="002060"/>
                <w:sz w:val="18"/>
                <w:szCs w:val="18"/>
                <w:lang w:val="pl-PL"/>
              </w:rPr>
              <w:t>51-612 Wrocław</w:t>
            </w:r>
          </w:p>
        </w:tc>
        <w:tc>
          <w:tcPr>
            <w:tcW w:w="2228" w:type="dxa"/>
            <w:shd w:val="clear" w:color="auto" w:fill="FFFFFF"/>
          </w:tcPr>
          <w:p w14:paraId="72165468" w14:textId="77777777" w:rsidR="00FB3FEF" w:rsidRPr="00F12313" w:rsidRDefault="00FB3FEF" w:rsidP="00CA78FC">
            <w:pPr>
              <w:shd w:val="clear" w:color="auto" w:fill="FFFFFF"/>
              <w:spacing w:after="0"/>
              <w:ind w:right="-992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Country/</w:t>
            </w:r>
            <w:r w:rsidRPr="00F12313">
              <w:rPr>
                <w:rFonts w:ascii="Roboto" w:hAnsi="Roboto" w:cs="Arial"/>
                <w:sz w:val="20"/>
                <w:lang w:val="en-GB"/>
              </w:rPr>
              <w:br/>
              <w:t>Country code</w:t>
            </w:r>
            <w:r w:rsidRPr="00F12313">
              <w:rPr>
                <w:rStyle w:val="Odwoanieprzypisukocowego"/>
                <w:rFonts w:ascii="Roboto" w:hAnsi="Roboto" w:cs="Arial"/>
                <w:sz w:val="20"/>
                <w:lang w:val="en-GB"/>
              </w:rPr>
              <w:endnoteReference w:id="5"/>
            </w:r>
          </w:p>
        </w:tc>
        <w:tc>
          <w:tcPr>
            <w:tcW w:w="2733" w:type="dxa"/>
            <w:shd w:val="clear" w:color="auto" w:fill="FFFFFF"/>
          </w:tcPr>
          <w:p w14:paraId="5DB0FCFC" w14:textId="77777777" w:rsidR="00FB3FEF" w:rsidRPr="00F12313" w:rsidRDefault="00FB3FEF" w:rsidP="00CA78FC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b/>
                <w:sz w:val="20"/>
                <w:lang w:val="en-GB"/>
              </w:rPr>
            </w:pPr>
            <w:r w:rsidRPr="00F12313">
              <w:rPr>
                <w:rFonts w:ascii="Roboto" w:hAnsi="Roboto" w:cs="Arial"/>
                <w:b/>
                <w:sz w:val="20"/>
                <w:lang w:val="en-GB"/>
              </w:rPr>
              <w:t>Poland</w:t>
            </w:r>
            <w:r w:rsidRPr="00F12313">
              <w:rPr>
                <w:rFonts w:ascii="Roboto" w:hAnsi="Roboto" w:cs="Arial"/>
                <w:b/>
                <w:sz w:val="20"/>
                <w:lang w:val="en-GB"/>
              </w:rPr>
              <w:br/>
              <w:t>PL</w:t>
            </w:r>
          </w:p>
        </w:tc>
      </w:tr>
      <w:tr w:rsidR="00FB3FEF" w:rsidRPr="00F12313" w14:paraId="0085583A" w14:textId="77777777" w:rsidTr="00CA78FC">
        <w:trPr>
          <w:gridAfter w:val="1"/>
          <w:wAfter w:w="6" w:type="dxa"/>
          <w:trHeight w:val="811"/>
        </w:trPr>
        <w:tc>
          <w:tcPr>
            <w:tcW w:w="2228" w:type="dxa"/>
            <w:shd w:val="clear" w:color="auto" w:fill="FFFFFF"/>
          </w:tcPr>
          <w:p w14:paraId="40A2EC0C" w14:textId="77777777" w:rsidR="00FB3FEF" w:rsidRPr="00F12313" w:rsidRDefault="00FB3FEF" w:rsidP="00CA78FC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 xml:space="preserve">Contact person </w:t>
            </w:r>
            <w:r w:rsidRPr="00F12313">
              <w:rPr>
                <w:rFonts w:ascii="Roboto" w:hAnsi="Roboto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558" w:type="dxa"/>
            <w:shd w:val="clear" w:color="auto" w:fill="FFFFFF"/>
          </w:tcPr>
          <w:p w14:paraId="45465F0D" w14:textId="77777777" w:rsidR="00FB3FEF" w:rsidRPr="00F12313" w:rsidRDefault="00FB3FEF" w:rsidP="00CA78FC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color w:val="002060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US"/>
              </w:rPr>
              <w:t xml:space="preserve">Monika </w:t>
            </w:r>
            <w:proofErr w:type="spellStart"/>
            <w:r w:rsidRPr="00F12313">
              <w:rPr>
                <w:rFonts w:ascii="Roboto" w:hAnsi="Roboto" w:cs="Arial"/>
                <w:sz w:val="20"/>
                <w:lang w:val="en-US"/>
              </w:rPr>
              <w:t>Ilecka-Folcik</w:t>
            </w:r>
            <w:proofErr w:type="spellEnd"/>
            <w:r w:rsidRPr="00F12313">
              <w:rPr>
                <w:rFonts w:ascii="Roboto" w:hAnsi="Roboto" w:cs="Arial"/>
                <w:sz w:val="20"/>
                <w:lang w:val="en-US"/>
              </w:rPr>
              <w:br/>
              <w:t>Erasmus coordinator</w:t>
            </w:r>
          </w:p>
        </w:tc>
        <w:tc>
          <w:tcPr>
            <w:tcW w:w="2228" w:type="dxa"/>
            <w:shd w:val="clear" w:color="auto" w:fill="FFFFFF"/>
          </w:tcPr>
          <w:p w14:paraId="37B955A2" w14:textId="77777777" w:rsidR="00FB3FEF" w:rsidRPr="00F12313" w:rsidRDefault="00FB3FEF" w:rsidP="00CA78FC">
            <w:pPr>
              <w:shd w:val="clear" w:color="auto" w:fill="FFFFFF"/>
              <w:spacing w:after="0"/>
              <w:ind w:right="-992"/>
              <w:jc w:val="left"/>
              <w:rPr>
                <w:rFonts w:ascii="Roboto" w:hAnsi="Roboto" w:cs="Arial"/>
                <w:sz w:val="20"/>
                <w:lang w:val="fr-BE"/>
              </w:rPr>
            </w:pPr>
            <w:r w:rsidRPr="00F12313">
              <w:rPr>
                <w:rFonts w:ascii="Roboto" w:hAnsi="Roboto" w:cs="Arial"/>
                <w:sz w:val="20"/>
                <w:lang w:val="fr-BE"/>
              </w:rPr>
              <w:t>Contact person</w:t>
            </w:r>
          </w:p>
          <w:p w14:paraId="5C16EE82" w14:textId="77777777" w:rsidR="00FB3FEF" w:rsidRPr="00F12313" w:rsidRDefault="00FB3FEF" w:rsidP="00CA78FC">
            <w:pPr>
              <w:shd w:val="clear" w:color="auto" w:fill="FFFFFF"/>
              <w:spacing w:after="0"/>
              <w:ind w:right="-992"/>
              <w:jc w:val="left"/>
              <w:rPr>
                <w:rFonts w:ascii="Roboto" w:hAnsi="Roboto" w:cs="Arial"/>
                <w:sz w:val="20"/>
                <w:lang w:val="fr-BE"/>
              </w:rPr>
            </w:pPr>
            <w:r w:rsidRPr="00F12313">
              <w:rPr>
                <w:rFonts w:ascii="Roboto" w:hAnsi="Roboto" w:cs="Arial"/>
                <w:sz w:val="20"/>
                <w:lang w:val="fr-BE"/>
              </w:rPr>
              <w:t>e-mail / phone</w:t>
            </w:r>
          </w:p>
        </w:tc>
        <w:tc>
          <w:tcPr>
            <w:tcW w:w="2733" w:type="dxa"/>
            <w:shd w:val="clear" w:color="auto" w:fill="FFFFFF"/>
          </w:tcPr>
          <w:p w14:paraId="76C8D614" w14:textId="77777777" w:rsidR="00FB3FEF" w:rsidRPr="00F12313" w:rsidRDefault="00FB3FEF" w:rsidP="00CA78FC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b/>
                <w:color w:val="002060"/>
                <w:sz w:val="18"/>
                <w:szCs w:val="18"/>
                <w:lang w:val="fr-BE"/>
              </w:rPr>
            </w:pPr>
            <w:r w:rsidRPr="00F12313">
              <w:rPr>
                <w:rFonts w:ascii="Roboto" w:hAnsi="Roboto" w:cs="Arial"/>
                <w:b/>
                <w:color w:val="002060"/>
                <w:sz w:val="18"/>
                <w:szCs w:val="18"/>
                <w:lang w:val="fr-BE"/>
              </w:rPr>
              <w:t>monika.ilecka@awf.wroc.pl</w:t>
            </w:r>
          </w:p>
          <w:p w14:paraId="11C9A9D7" w14:textId="77777777" w:rsidR="00FB3FEF" w:rsidRPr="00F12313" w:rsidRDefault="00FB3FEF" w:rsidP="00CA78FC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b/>
                <w:color w:val="002060"/>
                <w:sz w:val="20"/>
                <w:lang w:val="fr-BE"/>
              </w:rPr>
            </w:pPr>
            <w:r w:rsidRPr="00F12313">
              <w:rPr>
                <w:rFonts w:ascii="Roboto" w:hAnsi="Roboto" w:cs="Arial"/>
                <w:b/>
                <w:color w:val="002060"/>
                <w:sz w:val="18"/>
                <w:szCs w:val="18"/>
                <w:lang w:val="fr-BE"/>
              </w:rPr>
              <w:t>+48 71347 3487</w:t>
            </w:r>
          </w:p>
        </w:tc>
      </w:tr>
    </w:tbl>
    <w:p w14:paraId="5D72C575" w14:textId="77777777"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14:paraId="5D72C576" w14:textId="29297C84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 xml:space="preserve">ing </w:t>
      </w:r>
      <w:r w:rsidR="00A070AF">
        <w:rPr>
          <w:rFonts w:ascii="Verdana" w:hAnsi="Verdana" w:cs="Arial"/>
          <w:b/>
          <w:color w:val="002060"/>
          <w:szCs w:val="24"/>
          <w:lang w:val="en-GB"/>
        </w:rPr>
        <w:t>Organisation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554"/>
        <w:gridCol w:w="2307"/>
        <w:gridCol w:w="2654"/>
      </w:tblGrid>
      <w:tr w:rsidR="00D97FE7" w:rsidRPr="00D97FE7" w14:paraId="5D72C57C" w14:textId="77777777" w:rsidTr="00FB3FEF">
        <w:trPr>
          <w:trHeight w:val="371"/>
        </w:trPr>
        <w:tc>
          <w:tcPr>
            <w:tcW w:w="2232" w:type="dxa"/>
            <w:shd w:val="clear" w:color="auto" w:fill="FFFFFF"/>
          </w:tcPr>
          <w:p w14:paraId="5D72C577" w14:textId="77777777" w:rsidR="00D97FE7" w:rsidRPr="003203B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color w:val="C00000"/>
                <w:sz w:val="20"/>
                <w:lang w:val="en-GB"/>
              </w:rPr>
            </w:pPr>
            <w:r w:rsidRPr="003203BA">
              <w:rPr>
                <w:rFonts w:ascii="Verdana" w:hAnsi="Verdana" w:cs="Arial"/>
                <w:color w:val="C00000"/>
                <w:sz w:val="20"/>
                <w:lang w:val="en-GB"/>
              </w:rPr>
              <w:t xml:space="preserve">Name </w:t>
            </w:r>
          </w:p>
        </w:tc>
        <w:tc>
          <w:tcPr>
            <w:tcW w:w="7515" w:type="dxa"/>
            <w:gridSpan w:val="3"/>
            <w:shd w:val="clear" w:color="auto" w:fill="FFFFFF"/>
          </w:tcPr>
          <w:p w14:paraId="5D72C57B" w14:textId="37197F7B" w:rsidR="00D97FE7" w:rsidRPr="003203BA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C00000"/>
                <w:sz w:val="20"/>
                <w:lang w:val="en-GB"/>
              </w:rPr>
            </w:pPr>
          </w:p>
        </w:tc>
      </w:tr>
      <w:tr w:rsidR="00377526" w:rsidRPr="007673FA" w14:paraId="5D72C583" w14:textId="77777777" w:rsidTr="00FB3FEF">
        <w:trPr>
          <w:trHeight w:val="404"/>
        </w:trPr>
        <w:tc>
          <w:tcPr>
            <w:tcW w:w="2232" w:type="dxa"/>
            <w:shd w:val="clear" w:color="auto" w:fill="FFFFFF"/>
          </w:tcPr>
          <w:p w14:paraId="5D72C57D" w14:textId="77777777" w:rsidR="00377526" w:rsidRPr="003203B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color w:val="C00000"/>
                <w:sz w:val="20"/>
                <w:lang w:val="en-GB"/>
              </w:rPr>
            </w:pPr>
            <w:r w:rsidRPr="003203BA">
              <w:rPr>
                <w:rFonts w:ascii="Verdana" w:hAnsi="Verdana" w:cs="Arial"/>
                <w:color w:val="C00000"/>
                <w:sz w:val="20"/>
                <w:lang w:val="en-GB"/>
              </w:rPr>
              <w:t xml:space="preserve">Erasmus code </w:t>
            </w:r>
          </w:p>
          <w:p w14:paraId="5D72C57E" w14:textId="77777777" w:rsidR="00377526" w:rsidRPr="003203B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color w:val="C00000"/>
                <w:sz w:val="16"/>
                <w:szCs w:val="16"/>
                <w:lang w:val="en-GB"/>
              </w:rPr>
            </w:pPr>
            <w:r w:rsidRPr="003203BA">
              <w:rPr>
                <w:rFonts w:ascii="Verdana" w:hAnsi="Verdana" w:cs="Arial"/>
                <w:color w:val="C00000"/>
                <w:sz w:val="16"/>
                <w:szCs w:val="16"/>
                <w:lang w:val="en-GB"/>
              </w:rPr>
              <w:t>(if applicable)</w:t>
            </w:r>
          </w:p>
          <w:p w14:paraId="5D72C57F" w14:textId="77777777" w:rsidR="00377526" w:rsidRPr="003203B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color w:val="C00000"/>
                <w:sz w:val="20"/>
                <w:lang w:val="en-GB"/>
              </w:rPr>
            </w:pPr>
          </w:p>
        </w:tc>
        <w:tc>
          <w:tcPr>
            <w:tcW w:w="2554" w:type="dxa"/>
            <w:shd w:val="clear" w:color="auto" w:fill="FFFFFF"/>
          </w:tcPr>
          <w:p w14:paraId="5D72C580" w14:textId="77777777" w:rsidR="00377526" w:rsidRPr="003203B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C0000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6AC989E3" w14:textId="77777777" w:rsidR="00377526" w:rsidRPr="003203BA" w:rsidRDefault="009F32D0" w:rsidP="00D460E4">
            <w:pPr>
              <w:spacing w:after="0"/>
              <w:ind w:right="-993"/>
              <w:jc w:val="left"/>
              <w:rPr>
                <w:rFonts w:ascii="Verdana" w:hAnsi="Verdana" w:cs="Arial"/>
                <w:color w:val="C00000"/>
                <w:sz w:val="20"/>
                <w:lang w:val="en-GB"/>
              </w:rPr>
            </w:pPr>
            <w:r w:rsidRPr="003203BA">
              <w:rPr>
                <w:rFonts w:ascii="Verdana" w:hAnsi="Verdana" w:cs="Arial"/>
                <w:color w:val="C00000"/>
                <w:sz w:val="20"/>
                <w:lang w:val="en-GB"/>
              </w:rPr>
              <w:t>Faculty/</w:t>
            </w:r>
            <w:r w:rsidR="00377526" w:rsidRPr="003203BA">
              <w:rPr>
                <w:rFonts w:ascii="Verdana" w:hAnsi="Verdana" w:cs="Arial"/>
                <w:color w:val="C00000"/>
                <w:sz w:val="20"/>
                <w:lang w:val="en-GB"/>
              </w:rPr>
              <w:t>Department</w:t>
            </w:r>
          </w:p>
          <w:p w14:paraId="5D72C581" w14:textId="749FC9DC" w:rsidR="00675BDD" w:rsidRPr="003203BA" w:rsidRDefault="00675BDD" w:rsidP="00D460E4">
            <w:pPr>
              <w:spacing w:after="0"/>
              <w:ind w:right="-993"/>
              <w:jc w:val="left"/>
              <w:rPr>
                <w:rFonts w:ascii="Verdana" w:hAnsi="Verdana" w:cs="Arial"/>
                <w:color w:val="C00000"/>
                <w:sz w:val="16"/>
                <w:szCs w:val="16"/>
                <w:lang w:val="en-GB"/>
              </w:rPr>
            </w:pPr>
            <w:r w:rsidRPr="003203BA">
              <w:rPr>
                <w:rFonts w:ascii="Verdana" w:hAnsi="Verdana" w:cs="Arial"/>
                <w:color w:val="C00000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654" w:type="dxa"/>
            <w:shd w:val="clear" w:color="auto" w:fill="FFFFFF"/>
          </w:tcPr>
          <w:p w14:paraId="5D72C582" w14:textId="77777777" w:rsidR="00377526" w:rsidRPr="003203B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C00000"/>
                <w:sz w:val="20"/>
                <w:lang w:val="en-GB"/>
              </w:rPr>
            </w:pPr>
          </w:p>
        </w:tc>
      </w:tr>
      <w:tr w:rsidR="00377526" w:rsidRPr="007673FA" w14:paraId="5D72C588" w14:textId="77777777" w:rsidTr="00FB3FEF">
        <w:trPr>
          <w:trHeight w:val="559"/>
        </w:trPr>
        <w:tc>
          <w:tcPr>
            <w:tcW w:w="2232" w:type="dxa"/>
            <w:shd w:val="clear" w:color="auto" w:fill="FFFFFF"/>
          </w:tcPr>
          <w:p w14:paraId="5D72C584" w14:textId="77777777" w:rsidR="00377526" w:rsidRPr="003203BA" w:rsidRDefault="00377526" w:rsidP="00A07EA6">
            <w:pPr>
              <w:ind w:right="-993"/>
              <w:jc w:val="left"/>
              <w:rPr>
                <w:rFonts w:ascii="Verdana" w:hAnsi="Verdana" w:cs="Arial"/>
                <w:color w:val="C00000"/>
                <w:sz w:val="20"/>
                <w:lang w:val="en-GB"/>
              </w:rPr>
            </w:pPr>
            <w:r w:rsidRPr="003203BA">
              <w:rPr>
                <w:rFonts w:ascii="Verdana" w:hAnsi="Verdana" w:cs="Arial"/>
                <w:color w:val="C00000"/>
                <w:sz w:val="20"/>
                <w:lang w:val="en-GB"/>
              </w:rPr>
              <w:t>Address</w:t>
            </w:r>
          </w:p>
        </w:tc>
        <w:tc>
          <w:tcPr>
            <w:tcW w:w="2554" w:type="dxa"/>
            <w:shd w:val="clear" w:color="auto" w:fill="FFFFFF"/>
          </w:tcPr>
          <w:p w14:paraId="5D72C585" w14:textId="77777777" w:rsidR="00377526" w:rsidRPr="003203BA" w:rsidRDefault="00377526" w:rsidP="00A07EA6">
            <w:pPr>
              <w:ind w:right="-993"/>
              <w:jc w:val="left"/>
              <w:rPr>
                <w:rFonts w:ascii="Verdana" w:hAnsi="Verdana" w:cs="Arial"/>
                <w:color w:val="C0000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6" w14:textId="77777777" w:rsidR="00377526" w:rsidRPr="003203B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color w:val="C00000"/>
                <w:sz w:val="20"/>
                <w:lang w:val="en-GB"/>
              </w:rPr>
            </w:pPr>
            <w:r w:rsidRPr="003203BA">
              <w:rPr>
                <w:rFonts w:ascii="Verdana" w:hAnsi="Verdana" w:cs="Arial"/>
                <w:color w:val="C00000"/>
                <w:sz w:val="20"/>
                <w:lang w:val="en-GB"/>
              </w:rPr>
              <w:t>Country/</w:t>
            </w:r>
            <w:r w:rsidRPr="003203BA">
              <w:rPr>
                <w:rFonts w:ascii="Verdana" w:hAnsi="Verdana" w:cs="Arial"/>
                <w:color w:val="C00000"/>
                <w:sz w:val="20"/>
                <w:lang w:val="en-GB"/>
              </w:rPr>
              <w:br/>
              <w:t>Country code</w:t>
            </w:r>
          </w:p>
        </w:tc>
        <w:tc>
          <w:tcPr>
            <w:tcW w:w="2654" w:type="dxa"/>
            <w:shd w:val="clear" w:color="auto" w:fill="FFFFFF"/>
          </w:tcPr>
          <w:p w14:paraId="5D72C587" w14:textId="77777777" w:rsidR="00377526" w:rsidRPr="003203B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C00000"/>
                <w:sz w:val="20"/>
                <w:lang w:val="en-GB"/>
              </w:rPr>
            </w:pPr>
          </w:p>
        </w:tc>
      </w:tr>
      <w:tr w:rsidR="00377526" w:rsidRPr="003D0705" w14:paraId="5D72C58D" w14:textId="77777777" w:rsidTr="00FB3FEF">
        <w:tc>
          <w:tcPr>
            <w:tcW w:w="2232" w:type="dxa"/>
            <w:shd w:val="clear" w:color="auto" w:fill="FFFFFF"/>
          </w:tcPr>
          <w:p w14:paraId="5D72C589" w14:textId="77777777" w:rsidR="00377526" w:rsidRPr="003203BA" w:rsidRDefault="00377526" w:rsidP="00893FA3">
            <w:pPr>
              <w:ind w:right="-993"/>
              <w:jc w:val="left"/>
              <w:rPr>
                <w:rFonts w:ascii="Verdana" w:hAnsi="Verdana" w:cs="Arial"/>
                <w:color w:val="C00000"/>
                <w:sz w:val="20"/>
                <w:lang w:val="en-GB"/>
              </w:rPr>
            </w:pPr>
            <w:r w:rsidRPr="003203BA">
              <w:rPr>
                <w:rFonts w:ascii="Verdana" w:hAnsi="Verdana" w:cs="Arial"/>
                <w:color w:val="C00000"/>
                <w:sz w:val="20"/>
                <w:lang w:val="en-GB"/>
              </w:rPr>
              <w:t>Contact person,</w:t>
            </w:r>
            <w:r w:rsidRPr="003203BA">
              <w:rPr>
                <w:rFonts w:ascii="Verdana" w:hAnsi="Verdana" w:cs="Arial"/>
                <w:color w:val="C00000"/>
                <w:sz w:val="20"/>
                <w:lang w:val="en-GB"/>
              </w:rPr>
              <w:br/>
              <w:t>name and position</w:t>
            </w:r>
          </w:p>
        </w:tc>
        <w:tc>
          <w:tcPr>
            <w:tcW w:w="2554" w:type="dxa"/>
            <w:shd w:val="clear" w:color="auto" w:fill="FFFFFF"/>
          </w:tcPr>
          <w:p w14:paraId="5D72C58A" w14:textId="77777777" w:rsidR="00377526" w:rsidRPr="003203BA" w:rsidRDefault="00377526" w:rsidP="00A07EA6">
            <w:pPr>
              <w:ind w:right="-993"/>
              <w:jc w:val="left"/>
              <w:rPr>
                <w:rFonts w:ascii="Verdana" w:hAnsi="Verdana" w:cs="Arial"/>
                <w:color w:val="C0000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B" w14:textId="77777777" w:rsidR="00377526" w:rsidRPr="003203B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C00000"/>
                <w:sz w:val="20"/>
                <w:lang w:val="fr-BE"/>
              </w:rPr>
            </w:pPr>
            <w:r w:rsidRPr="003203BA">
              <w:rPr>
                <w:rFonts w:ascii="Verdana" w:hAnsi="Verdana" w:cs="Arial"/>
                <w:color w:val="C00000"/>
                <w:sz w:val="20"/>
                <w:lang w:val="fr-BE"/>
              </w:rPr>
              <w:t>Contact person</w:t>
            </w:r>
            <w:r w:rsidRPr="003203BA">
              <w:rPr>
                <w:rFonts w:ascii="Verdana" w:hAnsi="Verdana" w:cs="Arial"/>
                <w:color w:val="C00000"/>
                <w:sz w:val="20"/>
                <w:lang w:val="fr-BE"/>
              </w:rPr>
              <w:br/>
              <w:t>e-mail / phone</w:t>
            </w:r>
          </w:p>
        </w:tc>
        <w:tc>
          <w:tcPr>
            <w:tcW w:w="2654" w:type="dxa"/>
            <w:shd w:val="clear" w:color="auto" w:fill="FFFFFF"/>
          </w:tcPr>
          <w:p w14:paraId="5D72C58C" w14:textId="77777777" w:rsidR="00377526" w:rsidRPr="003203B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C00000"/>
                <w:sz w:val="20"/>
                <w:lang w:val="fr-BE"/>
              </w:rPr>
            </w:pPr>
          </w:p>
        </w:tc>
      </w:tr>
      <w:tr w:rsidR="00377526" w:rsidRPr="00DD35B7" w14:paraId="5D72C594" w14:textId="77777777" w:rsidTr="00FB3FEF">
        <w:trPr>
          <w:trHeight w:val="518"/>
        </w:trPr>
        <w:tc>
          <w:tcPr>
            <w:tcW w:w="2232" w:type="dxa"/>
            <w:shd w:val="clear" w:color="auto" w:fill="FFFFFF"/>
          </w:tcPr>
          <w:p w14:paraId="5D72C58E" w14:textId="73CE1B77" w:rsidR="00377526" w:rsidRPr="003203B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color w:val="C00000"/>
                <w:sz w:val="20"/>
                <w:lang w:val="en-GB"/>
              </w:rPr>
            </w:pPr>
            <w:r w:rsidRPr="003203BA">
              <w:rPr>
                <w:rFonts w:ascii="Verdana" w:hAnsi="Verdana" w:cs="Arial"/>
                <w:color w:val="C00000"/>
                <w:sz w:val="20"/>
                <w:lang w:val="en-GB"/>
              </w:rPr>
              <w:t xml:space="preserve">Type of </w:t>
            </w:r>
            <w:r w:rsidR="00A070AF" w:rsidRPr="003203BA">
              <w:rPr>
                <w:rFonts w:ascii="Verdana" w:hAnsi="Verdana" w:cs="Arial"/>
                <w:color w:val="C00000"/>
                <w:sz w:val="20"/>
                <w:lang w:val="en-GB"/>
              </w:rPr>
              <w:t>organisation</w:t>
            </w:r>
            <w:r w:rsidRPr="003203BA">
              <w:rPr>
                <w:rFonts w:ascii="Verdana" w:hAnsi="Verdana" w:cs="Arial"/>
                <w:color w:val="C00000"/>
                <w:sz w:val="20"/>
                <w:lang w:val="en-GB"/>
              </w:rPr>
              <w:t>:</w:t>
            </w:r>
          </w:p>
          <w:p w14:paraId="5D72C590" w14:textId="7047F042" w:rsidR="00377526" w:rsidRPr="003203BA" w:rsidRDefault="001A5D45" w:rsidP="00A07EA6">
            <w:pPr>
              <w:spacing w:after="0"/>
              <w:ind w:right="-993"/>
              <w:jc w:val="left"/>
              <w:rPr>
                <w:rFonts w:ascii="Verdana" w:hAnsi="Verdana" w:cs="Arial"/>
                <w:color w:val="C00000"/>
                <w:sz w:val="16"/>
                <w:szCs w:val="16"/>
                <w:lang w:val="en-GB"/>
              </w:rPr>
            </w:pPr>
            <w:r w:rsidRPr="003203BA" w:rsidDel="001A5D45">
              <w:rPr>
                <w:rFonts w:ascii="Verdana" w:hAnsi="Verdana" w:cs="Arial"/>
                <w:color w:val="C00000"/>
                <w:sz w:val="20"/>
                <w:lang w:val="en-GB"/>
              </w:rPr>
              <w:t xml:space="preserve"> </w:t>
            </w:r>
          </w:p>
        </w:tc>
        <w:tc>
          <w:tcPr>
            <w:tcW w:w="2554" w:type="dxa"/>
            <w:shd w:val="clear" w:color="auto" w:fill="FFFFFF"/>
          </w:tcPr>
          <w:p w14:paraId="5D72C591" w14:textId="77777777" w:rsidR="00377526" w:rsidRPr="003203BA" w:rsidRDefault="00377526" w:rsidP="00A07EA6">
            <w:pPr>
              <w:ind w:right="-993"/>
              <w:jc w:val="left"/>
              <w:rPr>
                <w:rFonts w:ascii="Verdana" w:hAnsi="Verdana" w:cs="Arial"/>
                <w:color w:val="C0000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192BF082" w14:textId="18E3EDE2" w:rsidR="00D97FE7" w:rsidRPr="003203BA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color w:val="C00000"/>
                <w:sz w:val="20"/>
                <w:lang w:val="en-GB"/>
              </w:rPr>
            </w:pPr>
            <w:r w:rsidRPr="003203BA">
              <w:rPr>
                <w:rFonts w:ascii="Verdana" w:hAnsi="Verdana" w:cs="Arial"/>
                <w:color w:val="C00000"/>
                <w:sz w:val="20"/>
                <w:lang w:val="en-GB"/>
              </w:rPr>
              <w:t xml:space="preserve">Size of </w:t>
            </w:r>
            <w:r w:rsidR="00A070AF" w:rsidRPr="003203BA">
              <w:rPr>
                <w:rFonts w:ascii="Verdana" w:hAnsi="Verdana" w:cs="Arial"/>
                <w:color w:val="C00000"/>
                <w:sz w:val="20"/>
                <w:lang w:val="en-GB"/>
              </w:rPr>
              <w:t>organisation</w:t>
            </w:r>
            <w:r w:rsidRPr="003203BA">
              <w:rPr>
                <w:rFonts w:ascii="Verdana" w:hAnsi="Verdana" w:cs="Arial"/>
                <w:color w:val="C00000"/>
                <w:sz w:val="20"/>
                <w:lang w:val="en-GB"/>
              </w:rPr>
              <w:t xml:space="preserve"> </w:t>
            </w:r>
          </w:p>
          <w:p w14:paraId="5D72C592" w14:textId="7E44EFF9" w:rsidR="004C7388" w:rsidRPr="003203BA" w:rsidRDefault="00D97FE7" w:rsidP="004C7388">
            <w:pPr>
              <w:ind w:right="-993"/>
              <w:jc w:val="left"/>
              <w:rPr>
                <w:rFonts w:ascii="Verdana" w:hAnsi="Verdana" w:cs="Arial"/>
                <w:color w:val="C00000"/>
                <w:sz w:val="16"/>
                <w:szCs w:val="16"/>
                <w:lang w:val="en-GB"/>
              </w:rPr>
            </w:pPr>
            <w:r w:rsidRPr="003203BA">
              <w:rPr>
                <w:rFonts w:ascii="Verdana" w:hAnsi="Verdana" w:cs="Arial"/>
                <w:color w:val="C00000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654" w:type="dxa"/>
            <w:shd w:val="clear" w:color="auto" w:fill="FFFFFF"/>
          </w:tcPr>
          <w:p w14:paraId="0A24C3A1" w14:textId="5E0B1135" w:rsidR="00E915B6" w:rsidRPr="003203BA" w:rsidRDefault="005F6B0F" w:rsidP="00526FE9">
            <w:pPr>
              <w:spacing w:after="120"/>
              <w:ind w:right="-992"/>
              <w:jc w:val="left"/>
              <w:rPr>
                <w:rFonts w:ascii="Verdana" w:hAnsi="Verdana" w:cs="Arial"/>
                <w:color w:val="C00000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color w:val="C00000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 w:rsidRPr="003203BA">
                  <w:rPr>
                    <w:rFonts w:ascii="MS Gothic" w:eastAsia="MS Gothic" w:hAnsi="MS Gothic" w:cs="Arial" w:hint="eastAsia"/>
                    <w:color w:val="C00000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3203BA">
              <w:rPr>
                <w:rFonts w:ascii="Verdana" w:hAnsi="Verdana" w:cs="Arial"/>
                <w:color w:val="C00000"/>
                <w:sz w:val="16"/>
                <w:szCs w:val="16"/>
                <w:lang w:val="en-GB"/>
              </w:rPr>
              <w:t>&lt;250 employees</w:t>
            </w:r>
          </w:p>
          <w:p w14:paraId="5D72C593" w14:textId="34218F6F" w:rsidR="00377526" w:rsidRPr="003203BA" w:rsidRDefault="005F6B0F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C0000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color w:val="C00000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 w:rsidRPr="003203BA">
                  <w:rPr>
                    <w:rFonts w:ascii="MS Gothic" w:eastAsia="MS Gothic" w:hAnsi="MS Gothic" w:cs="Arial" w:hint="eastAsia"/>
                    <w:color w:val="C00000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75BDD" w:rsidRPr="003203BA">
              <w:rPr>
                <w:rFonts w:ascii="Verdana" w:hAnsi="Verdana" w:cs="Arial"/>
                <w:color w:val="C00000"/>
                <w:sz w:val="16"/>
                <w:szCs w:val="16"/>
                <w:lang w:val="en-GB"/>
              </w:rPr>
              <w:t>≥</w:t>
            </w:r>
            <w:r w:rsidR="00E915B6" w:rsidRPr="003203BA">
              <w:rPr>
                <w:rFonts w:ascii="Verdana" w:hAnsi="Verdana" w:cs="Arial"/>
                <w:color w:val="C00000"/>
                <w:sz w:val="16"/>
                <w:szCs w:val="16"/>
                <w:lang w:val="en-GB"/>
              </w:rPr>
              <w:t>250 employees</w:t>
            </w:r>
          </w:p>
        </w:tc>
      </w:tr>
    </w:tbl>
    <w:p w14:paraId="5D72C596" w14:textId="77777777" w:rsidR="00967A21" w:rsidRPr="00E2199B" w:rsidRDefault="00967A21" w:rsidP="00654677">
      <w:pPr>
        <w:pStyle w:val="Text4"/>
        <w:pBdr>
          <w:bottom w:val="single" w:sz="6" w:space="0" w:color="auto"/>
        </w:pBdr>
        <w:ind w:left="0"/>
        <w:rPr>
          <w:lang w:val="en-GB"/>
        </w:rPr>
      </w:pPr>
    </w:p>
    <w:p w14:paraId="54E9AF47" w14:textId="77777777" w:rsidR="00FB3FEF" w:rsidRDefault="00967A21" w:rsidP="00F550D9">
      <w:pPr>
        <w:pStyle w:val="Nagwek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lastRenderedPageBreak/>
        <w:t>For guidelines, please lo</w:t>
      </w:r>
      <w:r w:rsidR="002C6870">
        <w:rPr>
          <w:rFonts w:ascii="Verdana" w:hAnsi="Verdana" w:cs="Arial"/>
          <w:sz w:val="20"/>
          <w:lang w:val="en-GB"/>
        </w:rPr>
        <w:t>ok at the end notes on page 3.</w:t>
      </w:r>
    </w:p>
    <w:p w14:paraId="19919A95" w14:textId="4031E34C" w:rsidR="00F550D9" w:rsidRPr="00F550D9" w:rsidRDefault="00377526" w:rsidP="00F550D9">
      <w:pPr>
        <w:pStyle w:val="Nagwek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Nagwek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1C887271" w14:textId="43154BA7"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 xml:space="preserve">: </w:t>
      </w:r>
      <w:r w:rsidRPr="003203BA">
        <w:rPr>
          <w:rFonts w:ascii="Verdana" w:hAnsi="Verdana"/>
          <w:color w:val="C00000"/>
          <w:sz w:val="20"/>
          <w:lang w:val="en-GB"/>
        </w:rPr>
        <w:t>………………………………………</w:t>
      </w:r>
    </w:p>
    <w:tbl>
      <w:tblPr>
        <w:tblW w:w="948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9485"/>
      </w:tblGrid>
      <w:tr w:rsidR="00377526" w:rsidRPr="004A7277" w14:paraId="5D72C59E" w14:textId="77777777" w:rsidTr="00FB3FEF">
        <w:trPr>
          <w:jc w:val="center"/>
        </w:trPr>
        <w:tc>
          <w:tcPr>
            <w:tcW w:w="9485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4E9BDCD0" w14:textId="77777777" w:rsidR="003203BA" w:rsidRPr="009664DE" w:rsidRDefault="003203BA" w:rsidP="003203BA">
            <w:pPr>
              <w:spacing w:before="240" w:after="120"/>
              <w:ind w:left="-6" w:firstLine="6"/>
              <w:rPr>
                <w:rFonts w:ascii="Verdana" w:hAnsi="Verdana" w:cs="Calibri"/>
                <w:i/>
                <w:color w:val="00B050"/>
                <w:sz w:val="20"/>
                <w:lang w:val="pl-PL"/>
              </w:rPr>
            </w:pPr>
            <w:r w:rsidRPr="009664DE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t>Celem wyjazdu szkoleniowego jest doskonalenie umiejętności i kwalifikacji, wymiany doświadczeń, poszerzania wiedzy w danej dziedzinie uczestnika wymiany</w:t>
            </w:r>
          </w:p>
          <w:p w14:paraId="4C73063B" w14:textId="77777777" w:rsidR="003203BA" w:rsidRPr="009664DE" w:rsidRDefault="003203BA" w:rsidP="003203BA">
            <w:pPr>
              <w:spacing w:before="240" w:after="120"/>
              <w:rPr>
                <w:rFonts w:ascii="Verdana" w:hAnsi="Verdana" w:cs="Calibri"/>
                <w:i/>
                <w:color w:val="00B050"/>
                <w:sz w:val="20"/>
                <w:lang w:val="pl-PL"/>
              </w:rPr>
            </w:pPr>
            <w:r w:rsidRPr="009664DE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t>Inne cele, wg. uznania uczestnika wymiany.</w:t>
            </w:r>
          </w:p>
          <w:p w14:paraId="73C2EA22" w14:textId="77777777" w:rsidR="003203BA" w:rsidRPr="009664DE" w:rsidRDefault="003203BA" w:rsidP="003203BA">
            <w:pPr>
              <w:spacing w:before="240" w:after="120"/>
              <w:ind w:left="-6" w:firstLine="6"/>
              <w:rPr>
                <w:rFonts w:ascii="Verdana" w:hAnsi="Verdana" w:cs="Calibri"/>
                <w:b/>
                <w:color w:val="00B050"/>
                <w:sz w:val="20"/>
                <w:lang w:val="pl-PL"/>
              </w:rPr>
            </w:pPr>
            <w:r w:rsidRPr="009664DE">
              <w:rPr>
                <w:rFonts w:ascii="Verdana" w:hAnsi="Verdana" w:cs="Calibri"/>
                <w:b/>
                <w:i/>
                <w:color w:val="00B050"/>
                <w:sz w:val="20"/>
                <w:lang w:val="pl-PL"/>
              </w:rPr>
              <w:t>UWAGA: wyjazd nie może być realizowany w celach naukowych</w:t>
            </w:r>
          </w:p>
          <w:p w14:paraId="179D1F5A" w14:textId="77777777" w:rsidR="003203BA" w:rsidRPr="00E84521" w:rsidRDefault="003203BA" w:rsidP="003203BA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pl-PL"/>
              </w:rPr>
            </w:pPr>
            <w:r>
              <w:rPr>
                <w:rFonts w:ascii="Verdana" w:hAnsi="Verdana" w:cs="Calibri"/>
                <w:b/>
                <w:sz w:val="20"/>
                <w:lang w:val="pl-PL"/>
              </w:rPr>
              <w:t xml:space="preserve">500 – 2000 znaków </w:t>
            </w: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0" w14:textId="77777777" w:rsidTr="00FB3FEF">
        <w:trPr>
          <w:jc w:val="center"/>
        </w:trPr>
        <w:tc>
          <w:tcPr>
            <w:tcW w:w="9485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369CB200" w14:textId="77777777" w:rsidR="009664DE" w:rsidRPr="009664DE" w:rsidRDefault="009664DE" w:rsidP="009664DE">
            <w:pPr>
              <w:spacing w:before="240" w:after="120"/>
              <w:jc w:val="left"/>
              <w:rPr>
                <w:rFonts w:ascii="Verdana" w:hAnsi="Verdana" w:cs="Calibri"/>
                <w:i/>
                <w:color w:val="00B050"/>
                <w:sz w:val="20"/>
                <w:lang w:val="pl-PL"/>
              </w:rPr>
            </w:pPr>
            <w:r w:rsidRPr="009664DE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t>Wartość dodana mobilności w kontekście strategii internacjonalizacji jednostki/uczelni (określonych w dokumentach strategicznych):</w:t>
            </w:r>
            <w:r w:rsidRPr="009664DE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br/>
              <w:t>Erasmus Policy Statement (Karta Erasmusa), do wyboru:</w:t>
            </w:r>
          </w:p>
          <w:p w14:paraId="4DB52D1A" w14:textId="77777777" w:rsidR="009664DE" w:rsidRDefault="009664DE" w:rsidP="009664DE">
            <w:pPr>
              <w:pStyle w:val="Akapitzlist"/>
              <w:numPr>
                <w:ilvl w:val="0"/>
                <w:numId w:val="46"/>
              </w:numPr>
              <w:rPr>
                <w:rFonts w:ascii="Verdana" w:hAnsi="Verdana" w:cs="Calibri"/>
                <w:i/>
                <w:color w:val="C00000"/>
                <w:sz w:val="20"/>
                <w:lang w:val="en-US"/>
              </w:rPr>
            </w:pPr>
            <w:r w:rsidRPr="009664DE">
              <w:rPr>
                <w:rFonts w:ascii="Verdana" w:hAnsi="Verdana" w:cs="Calibri"/>
                <w:i/>
                <w:color w:val="C00000"/>
                <w:sz w:val="20"/>
                <w:lang w:val="en-US"/>
              </w:rPr>
              <w:t>improving the quality of education, research and university relations with the social and economic environment</w:t>
            </w:r>
          </w:p>
          <w:p w14:paraId="1E3A77AF" w14:textId="77777777" w:rsidR="009664DE" w:rsidRDefault="009664DE" w:rsidP="009664DE">
            <w:pPr>
              <w:pStyle w:val="Akapitzlist"/>
              <w:numPr>
                <w:ilvl w:val="0"/>
                <w:numId w:val="46"/>
              </w:numPr>
              <w:rPr>
                <w:rFonts w:ascii="Verdana" w:hAnsi="Verdana" w:cs="Calibri"/>
                <w:i/>
                <w:color w:val="C00000"/>
                <w:sz w:val="20"/>
                <w:lang w:val="en-US"/>
              </w:rPr>
            </w:pPr>
            <w:r w:rsidRPr="009664DE">
              <w:rPr>
                <w:rFonts w:ascii="Verdana" w:hAnsi="Verdana" w:cs="Calibri"/>
                <w:i/>
                <w:color w:val="C00000"/>
                <w:sz w:val="20"/>
                <w:lang w:val="en-US"/>
              </w:rPr>
              <w:t>increasing the number of student and staff mobilities, and incoming students</w:t>
            </w:r>
          </w:p>
          <w:p w14:paraId="666432AF" w14:textId="77777777" w:rsidR="009664DE" w:rsidRDefault="009664DE" w:rsidP="009664DE">
            <w:pPr>
              <w:pStyle w:val="Akapitzlist"/>
              <w:numPr>
                <w:ilvl w:val="0"/>
                <w:numId w:val="46"/>
              </w:numPr>
              <w:rPr>
                <w:rFonts w:ascii="Verdana" w:hAnsi="Verdana" w:cs="Calibri"/>
                <w:i/>
                <w:color w:val="C00000"/>
                <w:sz w:val="20"/>
                <w:lang w:val="en-US"/>
              </w:rPr>
            </w:pPr>
            <w:r w:rsidRPr="009664DE">
              <w:rPr>
                <w:rFonts w:ascii="Verdana" w:hAnsi="Verdana" w:cs="Calibri"/>
                <w:i/>
                <w:color w:val="C00000"/>
                <w:sz w:val="20"/>
                <w:lang w:val="en-US"/>
              </w:rPr>
              <w:t xml:space="preserve">increasing the number of </w:t>
            </w:r>
            <w:proofErr w:type="spellStart"/>
            <w:r w:rsidRPr="009664DE">
              <w:rPr>
                <w:rFonts w:ascii="Verdana" w:hAnsi="Verdana" w:cs="Calibri"/>
                <w:i/>
                <w:color w:val="C00000"/>
                <w:sz w:val="20"/>
                <w:lang w:val="en-US"/>
              </w:rPr>
              <w:t>programmes</w:t>
            </w:r>
            <w:proofErr w:type="spellEnd"/>
            <w:r w:rsidRPr="009664DE">
              <w:rPr>
                <w:rFonts w:ascii="Verdana" w:hAnsi="Verdana" w:cs="Calibri"/>
                <w:i/>
                <w:color w:val="C00000"/>
                <w:sz w:val="20"/>
                <w:lang w:val="en-US"/>
              </w:rPr>
              <w:t xml:space="preserve"> thought in foreign languages</w:t>
            </w:r>
          </w:p>
          <w:p w14:paraId="06C7D132" w14:textId="77777777" w:rsidR="009664DE" w:rsidRDefault="009664DE" w:rsidP="009664DE">
            <w:pPr>
              <w:pStyle w:val="Akapitzlist"/>
              <w:numPr>
                <w:ilvl w:val="0"/>
                <w:numId w:val="46"/>
              </w:numPr>
              <w:rPr>
                <w:rFonts w:ascii="Verdana" w:hAnsi="Verdana" w:cs="Calibri"/>
                <w:i/>
                <w:color w:val="C00000"/>
                <w:sz w:val="20"/>
                <w:lang w:val="en-US"/>
              </w:rPr>
            </w:pPr>
            <w:r w:rsidRPr="009664DE">
              <w:rPr>
                <w:rFonts w:ascii="Verdana" w:hAnsi="Verdana" w:cs="Calibri"/>
                <w:i/>
                <w:color w:val="C00000"/>
                <w:sz w:val="20"/>
                <w:lang w:val="en-US"/>
              </w:rPr>
              <w:t>improving the quality and relevance of higher education</w:t>
            </w:r>
          </w:p>
          <w:p w14:paraId="203FB0D8" w14:textId="77777777" w:rsidR="009664DE" w:rsidRDefault="009664DE" w:rsidP="009664DE">
            <w:pPr>
              <w:pStyle w:val="Akapitzlist"/>
              <w:numPr>
                <w:ilvl w:val="0"/>
                <w:numId w:val="46"/>
              </w:numPr>
              <w:rPr>
                <w:rFonts w:ascii="Verdana" w:hAnsi="Verdana" w:cs="Calibri"/>
                <w:i/>
                <w:color w:val="C00000"/>
                <w:sz w:val="20"/>
                <w:lang w:val="en-US"/>
              </w:rPr>
            </w:pPr>
            <w:r w:rsidRPr="009664DE">
              <w:rPr>
                <w:rFonts w:ascii="Verdana" w:hAnsi="Verdana" w:cs="Calibri"/>
                <w:i/>
                <w:color w:val="C00000"/>
                <w:sz w:val="20"/>
                <w:lang w:val="en-US"/>
              </w:rPr>
              <w:t>strengthening quality through mobility and international cooperation</w:t>
            </w:r>
          </w:p>
          <w:p w14:paraId="6D6C0891" w14:textId="77777777" w:rsidR="00D302B8" w:rsidRDefault="009664DE" w:rsidP="009664DE">
            <w:pPr>
              <w:pStyle w:val="Akapitzlist"/>
              <w:numPr>
                <w:ilvl w:val="0"/>
                <w:numId w:val="46"/>
              </w:numPr>
              <w:rPr>
                <w:rFonts w:ascii="Verdana" w:hAnsi="Verdana" w:cs="Calibri"/>
                <w:i/>
                <w:color w:val="C00000"/>
                <w:sz w:val="20"/>
                <w:lang w:val="en-US"/>
              </w:rPr>
            </w:pPr>
            <w:r w:rsidRPr="009664DE">
              <w:rPr>
                <w:rFonts w:ascii="Verdana" w:hAnsi="Verdana" w:cs="Calibri"/>
                <w:i/>
                <w:color w:val="C00000"/>
                <w:sz w:val="20"/>
                <w:lang w:val="en-US"/>
              </w:rPr>
              <w:t>linking higher education, research and business for excellence and regional development</w:t>
            </w:r>
          </w:p>
          <w:p w14:paraId="5D72C59F" w14:textId="3D8D3661" w:rsidR="009664DE" w:rsidRPr="009664DE" w:rsidRDefault="009664DE" w:rsidP="00B471EB">
            <w:pPr>
              <w:pStyle w:val="Akapitzlist"/>
              <w:ind w:left="795"/>
              <w:rPr>
                <w:rFonts w:ascii="Verdana" w:hAnsi="Verdana" w:cs="Calibri"/>
                <w:i/>
                <w:color w:val="C00000"/>
                <w:sz w:val="20"/>
                <w:lang w:val="en-US"/>
              </w:rPr>
            </w:pPr>
          </w:p>
        </w:tc>
      </w:tr>
      <w:tr w:rsidR="00377526" w:rsidRPr="004A7277" w14:paraId="5D72C5A2" w14:textId="77777777" w:rsidTr="00FB3FEF">
        <w:trPr>
          <w:jc w:val="center"/>
        </w:trPr>
        <w:tc>
          <w:tcPr>
            <w:tcW w:w="9485" w:type="dxa"/>
            <w:shd w:val="clear" w:color="auto" w:fill="FFFFFF"/>
            <w:hideMark/>
          </w:tcPr>
          <w:p w14:paraId="0923DC92" w14:textId="67D2829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654677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640B844E" w14:textId="77777777" w:rsidR="00377526" w:rsidRDefault="00B471EB" w:rsidP="00B471EB">
            <w:pPr>
              <w:spacing w:before="240" w:after="120"/>
              <w:rPr>
                <w:rFonts w:ascii="Verdana" w:hAnsi="Verdana" w:cs="Calibri"/>
                <w:color w:val="00B050"/>
                <w:sz w:val="20"/>
                <w:lang w:val="pl-PL"/>
              </w:rPr>
            </w:pPr>
            <w:r w:rsidRPr="00B471EB">
              <w:rPr>
                <w:rFonts w:ascii="Verdana" w:hAnsi="Verdana" w:cs="Calibri"/>
                <w:color w:val="00B050"/>
                <w:sz w:val="20"/>
                <w:lang w:val="pl-PL"/>
              </w:rPr>
              <w:t xml:space="preserve">Należy podać </w:t>
            </w:r>
            <w:r w:rsidRPr="00B471EB">
              <w:rPr>
                <w:rFonts w:ascii="Verdana" w:hAnsi="Verdana" w:cs="Calibri"/>
                <w:color w:val="00B050"/>
                <w:sz w:val="20"/>
                <w:lang w:val="pl-PL"/>
              </w:rPr>
              <w:t>form</w:t>
            </w:r>
            <w:r w:rsidRPr="00B471EB">
              <w:rPr>
                <w:rFonts w:ascii="Verdana" w:hAnsi="Verdana" w:cs="Calibri"/>
                <w:color w:val="00B050"/>
                <w:sz w:val="20"/>
                <w:lang w:val="pl-PL"/>
              </w:rPr>
              <w:t>ę</w:t>
            </w:r>
            <w:r w:rsidRPr="00B471EB">
              <w:rPr>
                <w:rFonts w:ascii="Verdana" w:hAnsi="Verdana" w:cs="Calibri"/>
                <w:color w:val="00B050"/>
                <w:sz w:val="20"/>
                <w:lang w:val="pl-PL"/>
              </w:rPr>
              <w:t xml:space="preserve"> </w:t>
            </w:r>
            <w:r>
              <w:rPr>
                <w:rFonts w:ascii="Verdana" w:hAnsi="Verdana" w:cs="Calibri"/>
                <w:color w:val="00B050"/>
                <w:sz w:val="20"/>
                <w:lang w:val="pl-PL"/>
              </w:rPr>
              <w:t>szkolenia</w:t>
            </w:r>
            <w:r w:rsidRPr="00B471EB">
              <w:rPr>
                <w:rFonts w:ascii="Verdana" w:hAnsi="Verdana" w:cs="Calibri"/>
                <w:color w:val="00B050"/>
                <w:sz w:val="20"/>
                <w:lang w:val="pl-PL"/>
              </w:rPr>
              <w:t xml:space="preserve"> (szkolenie, warsztaty, prezentacje), </w:t>
            </w:r>
            <w:r w:rsidRPr="00B471EB">
              <w:rPr>
                <w:rFonts w:ascii="Verdana" w:hAnsi="Verdana" w:cs="Calibri"/>
                <w:color w:val="00B050"/>
                <w:sz w:val="20"/>
                <w:lang w:val="pl-PL"/>
              </w:rPr>
              <w:t>liczbę godzin kształcenia</w:t>
            </w:r>
            <w:r w:rsidRPr="00B471EB">
              <w:rPr>
                <w:rFonts w:ascii="Verdana" w:hAnsi="Verdana" w:cs="Calibri"/>
                <w:color w:val="00B050"/>
                <w:sz w:val="20"/>
                <w:lang w:val="pl-PL"/>
              </w:rPr>
              <w:t>, realizowane z</w:t>
            </w:r>
            <w:r w:rsidRPr="00B471EB">
              <w:rPr>
                <w:rFonts w:ascii="Verdana" w:hAnsi="Verdana" w:cs="Calibri"/>
                <w:color w:val="00B050"/>
                <w:sz w:val="20"/>
                <w:lang w:val="pl-PL"/>
              </w:rPr>
              <w:t>adania i zajęcia</w:t>
            </w:r>
            <w:r w:rsidRPr="00B471EB">
              <w:rPr>
                <w:rFonts w:ascii="Verdana" w:hAnsi="Verdana" w:cs="Calibri"/>
                <w:color w:val="00B050"/>
                <w:sz w:val="20"/>
                <w:lang w:val="pl-PL"/>
              </w:rPr>
              <w:t>, plan zajęć.</w:t>
            </w:r>
          </w:p>
          <w:p w14:paraId="5D72C5A1" w14:textId="1A7A61ED" w:rsidR="00B471EB" w:rsidRPr="00B471EB" w:rsidRDefault="00B471EB" w:rsidP="00B471EB">
            <w:pPr>
              <w:spacing w:before="240" w:after="120"/>
              <w:rPr>
                <w:rFonts w:ascii="Verdana" w:hAnsi="Verdana" w:cs="Calibri"/>
                <w:b/>
                <w:sz w:val="20"/>
                <w:lang w:val="pl-PL"/>
              </w:rPr>
            </w:pPr>
            <w:bookmarkStart w:id="0" w:name="_GoBack"/>
            <w:bookmarkEnd w:id="0"/>
          </w:p>
        </w:tc>
      </w:tr>
      <w:tr w:rsidR="00377526" w:rsidRPr="004A7277" w14:paraId="5D72C5A4" w14:textId="77777777" w:rsidTr="00FB3FEF">
        <w:trPr>
          <w:jc w:val="center"/>
        </w:trPr>
        <w:tc>
          <w:tcPr>
            <w:tcW w:w="9485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(e.g.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5DE0B90F" w14:textId="77777777" w:rsidR="00B471EB" w:rsidRPr="00B471EB" w:rsidRDefault="00B471EB" w:rsidP="00B471EB">
            <w:pPr>
              <w:spacing w:before="240" w:after="120"/>
              <w:rPr>
                <w:rFonts w:ascii="Verdana" w:hAnsi="Verdana" w:cs="Calibri"/>
                <w:i/>
                <w:color w:val="00B050"/>
                <w:sz w:val="20"/>
                <w:lang w:val="pl-PL"/>
              </w:rPr>
            </w:pPr>
            <w:r w:rsidRPr="00B471EB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t>Rezultaty dotyczące:</w:t>
            </w:r>
          </w:p>
          <w:p w14:paraId="112868D1" w14:textId="76DF4C64" w:rsidR="00B471EB" w:rsidRPr="00B471EB" w:rsidRDefault="00B471EB" w:rsidP="00B471EB">
            <w:pPr>
              <w:spacing w:before="240" w:after="120"/>
              <w:rPr>
                <w:rFonts w:ascii="Verdana" w:hAnsi="Verdana" w:cs="Calibri"/>
                <w:i/>
                <w:color w:val="00B050"/>
                <w:sz w:val="20"/>
                <w:lang w:val="pl-PL"/>
              </w:rPr>
            </w:pPr>
            <w:r w:rsidRPr="00B471EB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t xml:space="preserve">- Rozwoju pracownika: jego kwalifikacji, umiejętności, wiedzy, itp. </w:t>
            </w:r>
            <w:r w:rsidRPr="00B471EB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br/>
              <w:t>-  Rozwoju instytucji przyjmującej np. w zakresie wymiany doświadczeń, zastosowania dobrych praktyk, zwiększenia wiedzy i promocji obu instytucji, rozpowszechniania zdobytej wiedzy (spotkania, prezentacje dla innych pracowników jednostki).</w:t>
            </w:r>
          </w:p>
          <w:p w14:paraId="6F828426" w14:textId="77777777" w:rsidR="00B471EB" w:rsidRDefault="00B471EB" w:rsidP="00B471EB">
            <w:pPr>
              <w:spacing w:before="240" w:after="120"/>
              <w:rPr>
                <w:rFonts w:ascii="Verdana" w:hAnsi="Verdana" w:cs="Calibri"/>
                <w:i/>
                <w:color w:val="FF0000"/>
                <w:sz w:val="20"/>
                <w:lang w:val="pl-PL"/>
              </w:rPr>
            </w:pPr>
          </w:p>
          <w:p w14:paraId="4DFF5994" w14:textId="6265CFBC" w:rsidR="008F1CA2" w:rsidRDefault="00B471EB" w:rsidP="00B471EB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pl-PL"/>
              </w:rPr>
              <w:t xml:space="preserve">500 – 2000 znaków </w:t>
            </w: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0882C403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Odwoanieprzypisukocowego"/>
          <w:rFonts w:ascii="Verdana" w:hAnsi="Verdana" w:cs="Calibri"/>
          <w:b/>
          <w:sz w:val="16"/>
          <w:szCs w:val="16"/>
          <w:lang w:val="en-GB"/>
        </w:rPr>
        <w:endnoteReference w:id="6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</w:t>
      </w:r>
      <w:ins w:id="1" w:author="GEHRINGER Johannes (EAC)" w:date="2023-05-31T18:14:00Z">
        <w:r w:rsidR="00621E8B">
          <w:rPr>
            <w:rFonts w:ascii="Verdana" w:hAnsi="Verdana" w:cs="Calibri"/>
            <w:sz w:val="16"/>
            <w:szCs w:val="16"/>
            <w:lang w:val="en-GB"/>
          </w:rPr>
          <w:t xml:space="preserve"> </w:t>
        </w:r>
      </w:ins>
      <w:r w:rsidR="00A070AF">
        <w:rPr>
          <w:rFonts w:ascii="Verdana" w:hAnsi="Verdana" w:cs="Calibri"/>
          <w:sz w:val="16"/>
          <w:szCs w:val="16"/>
          <w:lang w:val="en-GB"/>
        </w:rPr>
        <w:t>organisation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45F5B272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</w:t>
      </w:r>
      <w:r w:rsidR="006C7B84">
        <w:rPr>
          <w:rFonts w:ascii="Verdana" w:hAnsi="Verdana" w:cs="Calibri"/>
          <w:sz w:val="16"/>
          <w:szCs w:val="16"/>
          <w:lang w:val="is-IS"/>
        </w:rPr>
        <w:t>their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 xml:space="preserve">experience, in particular its impact on </w:t>
      </w:r>
      <w:r w:rsidR="006C7B84">
        <w:rPr>
          <w:rFonts w:ascii="Verdana" w:hAnsi="Verdana" w:cs="Verdana"/>
          <w:sz w:val="16"/>
          <w:szCs w:val="16"/>
          <w:lang w:val="en-GB" w:eastAsia="fr-FR"/>
        </w:rPr>
        <w:t>their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 xml:space="preserve">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20BDBBD4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 xml:space="preserve">and the </w:t>
      </w:r>
      <w:r w:rsidR="006C040A">
        <w:rPr>
          <w:rFonts w:ascii="Verdana" w:hAnsi="Verdana" w:cs="Calibri"/>
          <w:sz w:val="16"/>
          <w:szCs w:val="16"/>
          <w:lang w:val="en-GB"/>
        </w:rPr>
        <w:t>beneficiary</w:t>
      </w:r>
      <w:r w:rsidR="006C040A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621E8B">
        <w:rPr>
          <w:rFonts w:ascii="Verdana" w:hAnsi="Verdana" w:cs="Calibri"/>
          <w:sz w:val="16"/>
          <w:szCs w:val="16"/>
          <w:lang w:val="en-GB"/>
        </w:rPr>
        <w:t>organisation</w:t>
      </w:r>
      <w:r w:rsidR="00621E8B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Pr="008F1CA2">
        <w:rPr>
          <w:rFonts w:ascii="Verdana" w:hAnsi="Verdana" w:cs="Calibri"/>
          <w:sz w:val="16"/>
          <w:szCs w:val="16"/>
          <w:lang w:val="en-GB"/>
        </w:rPr>
        <w:t>commit to the requirements set out in the grant agreement signed between them.</w:t>
      </w:r>
    </w:p>
    <w:p w14:paraId="0ED3C570" w14:textId="611006D8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receiving </w:t>
      </w:r>
      <w:r w:rsidR="00A070AF">
        <w:rPr>
          <w:rFonts w:ascii="Verdana" w:hAnsi="Verdana" w:cs="Calibri"/>
          <w:sz w:val="16"/>
          <w:szCs w:val="16"/>
          <w:lang w:val="en-GB"/>
        </w:rPr>
        <w:t>organisation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4A7277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0B6134EE" w14:textId="77777777" w:rsidR="00FB3FEF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Odwoanieprzypisudolnego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</w:p>
          <w:p w14:paraId="6E66ABAC" w14:textId="0A7A281A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7B3F1B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69DA7F8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</w:p>
          <w:p w14:paraId="1003C138" w14:textId="77777777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29EA12FB" w14:textId="77777777" w:rsidR="00FB3FEF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  <w:p w14:paraId="7B184A19" w14:textId="2B384CE1"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628BEF53" w:rsidR="00F550D9" w:rsidRPr="006C7B84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US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receiving </w:t>
            </w:r>
            <w:proofErr w:type="spellStart"/>
            <w:r w:rsidR="00A070AF">
              <w:rPr>
                <w:rFonts w:ascii="Verdana" w:hAnsi="Verdana" w:cs="Calibri"/>
                <w:b/>
                <w:sz w:val="20"/>
                <w:lang w:val="en-US"/>
              </w:rPr>
              <w:t>organisation</w:t>
            </w:r>
            <w:proofErr w:type="spellEnd"/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1C1FC2E5" w14:textId="77777777" w:rsidR="00FB3FEF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</w:p>
          <w:p w14:paraId="1203B6BE" w14:textId="13E6E65A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FB3FEF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850" w:bottom="1134" w:left="1134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390754" w14:textId="77777777" w:rsidR="005F6B0F" w:rsidRDefault="005F6B0F">
      <w:r>
        <w:separator/>
      </w:r>
    </w:p>
  </w:endnote>
  <w:endnote w:type="continuationSeparator" w:id="0">
    <w:p w14:paraId="43A58062" w14:textId="77777777" w:rsidR="005F6B0F" w:rsidRDefault="005F6B0F">
      <w:r>
        <w:continuationSeparator/>
      </w:r>
    </w:p>
  </w:endnote>
  <w:endnote w:id="1">
    <w:p w14:paraId="2CAB62E7" w14:textId="541B2ED1" w:rsidR="006C7B84" w:rsidRDefault="00D97FE7" w:rsidP="004A4118">
      <w:pPr>
        <w:pStyle w:val="Tekstprzypisukocowego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woanieprzypisukocowego"/>
          <w:rFonts w:ascii="Verdana" w:hAnsi="Verdana"/>
          <w:sz w:val="16"/>
          <w:szCs w:val="16"/>
        </w:rPr>
        <w:endnoteRef/>
      </w:r>
      <w:r w:rsidR="006C7B84">
        <w:rPr>
          <w:rFonts w:ascii="Verdana" w:hAnsi="Verdana"/>
          <w:sz w:val="16"/>
          <w:szCs w:val="16"/>
          <w:lang w:val="en-GB"/>
        </w:rPr>
        <w:t xml:space="preserve"> Adaptations of this template: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</w:p>
    <w:p w14:paraId="34985CE8" w14:textId="243486E1" w:rsidR="00D97FE7" w:rsidRDefault="00D97FE7" w:rsidP="006C7B84">
      <w:pPr>
        <w:pStyle w:val="Tekstprzypisukocowego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  <w:p w14:paraId="0E272176" w14:textId="47CBEA2C" w:rsidR="006C7B84" w:rsidRDefault="006C7B84" w:rsidP="006C7B84">
      <w:pPr>
        <w:pStyle w:val="Tekstprzypisukocowego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>In the case of mobility between</w:t>
      </w:r>
      <w:r w:rsidR="00A070AF">
        <w:rPr>
          <w:rFonts w:ascii="Verdana" w:hAnsi="Verdana"/>
          <w:sz w:val="16"/>
          <w:szCs w:val="16"/>
          <w:lang w:val="en-GB"/>
        </w:rPr>
        <w:t xml:space="preserve"> higher education institutions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r w:rsidR="00A070AF">
        <w:rPr>
          <w:rFonts w:ascii="Verdana" w:hAnsi="Verdana"/>
          <w:sz w:val="16"/>
          <w:szCs w:val="16"/>
          <w:lang w:val="en-GB"/>
        </w:rPr>
        <w:t>(</w:t>
      </w:r>
      <w:r>
        <w:rPr>
          <w:rFonts w:ascii="Verdana" w:hAnsi="Verdana"/>
          <w:sz w:val="16"/>
          <w:szCs w:val="16"/>
          <w:lang w:val="en-GB"/>
        </w:rPr>
        <w:t>HEIs</w:t>
      </w:r>
      <w:r w:rsidR="00A070AF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>, this agreement must always be signed by the staff member, the sending and the receiving HEI (three signatures in total).</w:t>
      </w:r>
    </w:p>
    <w:p w14:paraId="0BCCDEF7" w14:textId="14355C3D" w:rsidR="006C7B84" w:rsidRPr="002A2E71" w:rsidRDefault="006C7B84" w:rsidP="00D460E4">
      <w:pPr>
        <w:pStyle w:val="Tekstprzypisukocowego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higher education staff to an </w:t>
      </w:r>
      <w:r w:rsidR="00A070AF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this agreement must be signed by the participant, the beneficiary </w:t>
      </w:r>
      <w:r w:rsidR="00D460E4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sending HEI and the </w:t>
      </w:r>
      <w:r w:rsidR="00A070AF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receiving the staff member (four signatures in total). An additional space should be added for signature of the beneficiary </w:t>
      </w:r>
      <w:r w:rsidR="00D460E4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organising the mobility.</w:t>
      </w:r>
    </w:p>
  </w:endnote>
  <w:endnote w:id="2">
    <w:p w14:paraId="5D72C5CB" w14:textId="26FD3498" w:rsidR="00377526" w:rsidRPr="002A2E71" w:rsidRDefault="00377526" w:rsidP="004A4118">
      <w:pPr>
        <w:pStyle w:val="Tekstprzypisukocowego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woanieprzypisukocowego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2A2E71" w:rsidRDefault="00377526" w:rsidP="004A4118">
      <w:pPr>
        <w:pStyle w:val="Tekstprzypisukocowego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woanieprzypisukocowego"/>
          <w:rFonts w:ascii="Verdana" w:hAnsi="Verdana"/>
          <w:sz w:val="16"/>
          <w:szCs w:val="16"/>
        </w:rPr>
        <w:endnoteRef/>
      </w:r>
      <w:r w:rsidRPr="002A2E71">
        <w:rPr>
          <w:rStyle w:val="Odwoanieprzypisukocowego"/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1696689D" w14:textId="77777777" w:rsidR="00FB3FEF" w:rsidRPr="002F549E" w:rsidRDefault="00FB3FEF" w:rsidP="00FB3FEF">
      <w:pPr>
        <w:pStyle w:val="Tekstprzypisukocowego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woanieprzypisukocowego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/>
          <w:b/>
          <w:sz w:val="16"/>
          <w:szCs w:val="16"/>
          <w:lang w:val="en-GB"/>
        </w:rPr>
        <w:t xml:space="preserve">Erasmus </w:t>
      </w:r>
      <w:r>
        <w:rPr>
          <w:rFonts w:ascii="Verdana" w:hAnsi="Verdana"/>
          <w:b/>
          <w:sz w:val="16"/>
          <w:szCs w:val="16"/>
          <w:lang w:val="en-GB"/>
        </w:rPr>
        <w:t>c</w:t>
      </w:r>
      <w:r w:rsidRPr="002F549E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Pr="002F549E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receives. It is only applicable to higher education institutions located in</w:t>
      </w:r>
      <w:r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233803B7" w14:textId="77777777" w:rsidR="00FB3FEF" w:rsidRPr="002F549E" w:rsidRDefault="00FB3FEF" w:rsidP="00FB3FEF">
      <w:pPr>
        <w:pStyle w:val="Tekstprzypisukocowego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woanieprzypisukocowego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Pr="002F549E">
        <w:rPr>
          <w:rFonts w:ascii="Verdana" w:hAnsi="Verdana"/>
          <w:sz w:val="16"/>
          <w:szCs w:val="16"/>
          <w:lang w:val="en-GB"/>
        </w:rPr>
        <w:t>: ISO 3166-2 country codes available at: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hyperlink r:id="rId1" w:history="1">
        <w:r w:rsidRPr="00E849B7">
          <w:rPr>
            <w:rStyle w:val="Hipercze"/>
            <w:rFonts w:ascii="Verdana" w:hAnsi="Verdana"/>
            <w:sz w:val="16"/>
            <w:szCs w:val="16"/>
            <w:lang w:val="en-GB"/>
          </w:rPr>
          <w:t>https://www.iso.org/obp/ui</w:t>
        </w:r>
      </w:hyperlink>
      <w:r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2A32932D" w14:textId="50168C38" w:rsidR="008F1CA2" w:rsidRPr="008F1CA2" w:rsidRDefault="008F1CA2" w:rsidP="004A4118">
      <w:pPr>
        <w:pStyle w:val="Tekstprzypisukocowego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woanieprzypisukocowego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D460E4">
        <w:rPr>
          <w:rFonts w:ascii="Verdana" w:hAnsi="Verdana"/>
          <w:sz w:val="16"/>
          <w:szCs w:val="16"/>
          <w:lang w:val="en-GB"/>
        </w:rPr>
        <w:t xml:space="preserve">Circulating papers with original signatures is not compulsory. Scanned copies of signatures or </w:t>
      </w:r>
      <w:r w:rsidR="00383F05" w:rsidRPr="00D460E4">
        <w:rPr>
          <w:rFonts w:ascii="Verdana" w:hAnsi="Verdana"/>
          <w:sz w:val="16"/>
          <w:szCs w:val="16"/>
          <w:lang w:val="en-GB"/>
        </w:rPr>
        <w:t xml:space="preserve">electronic </w:t>
      </w:r>
      <w:r w:rsidRPr="00D460E4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D460E4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 xml:space="preserve"> of the country of the </w:t>
      </w:r>
      <w:r w:rsidR="00675BDD" w:rsidRPr="00D460E4">
        <w:rPr>
          <w:rFonts w:ascii="Verdana" w:hAnsi="Verdana" w:cs="Calibri"/>
          <w:sz w:val="16"/>
          <w:szCs w:val="16"/>
          <w:lang w:val="en-GB"/>
        </w:rPr>
        <w:t xml:space="preserve">beneficiary 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>institution (in the case of mobility with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 xml:space="preserve"> third </w:t>
      </w:r>
      <w:proofErr w:type="spellStart"/>
      <w:r w:rsidR="00EC5ADF" w:rsidRPr="00D460E4">
        <w:rPr>
          <w:rFonts w:ascii="Verdana" w:hAnsi="Verdana" w:cs="Calibri"/>
          <w:sz w:val="16"/>
          <w:szCs w:val="16"/>
          <w:lang w:val="en-GB"/>
        </w:rPr>
        <w:t>coutnries</w:t>
      </w:r>
      <w:proofErr w:type="spellEnd"/>
      <w:r w:rsidR="00EC5ADF" w:rsidRPr="00D460E4">
        <w:rPr>
          <w:rFonts w:ascii="Verdana" w:hAnsi="Verdana" w:cs="Calibri"/>
          <w:sz w:val="16"/>
          <w:szCs w:val="16"/>
          <w:lang w:val="en-GB"/>
        </w:rPr>
        <w:t xml:space="preserve"> not associated to the programme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>)</w:t>
      </w:r>
      <w:r w:rsidRPr="00D460E4">
        <w:rPr>
          <w:rFonts w:ascii="Verdana" w:hAnsi="Verdana" w:cs="Calibri"/>
          <w:sz w:val="16"/>
          <w:szCs w:val="16"/>
          <w:lang w:val="en-GB"/>
        </w:rPr>
        <w:t>.</w:t>
      </w:r>
      <w:r w:rsidR="00BA3C63" w:rsidRPr="00D460E4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BA3C63" w:rsidRPr="00D460E4">
        <w:rPr>
          <w:rFonts w:ascii="Verdana" w:hAnsi="Verdana"/>
          <w:sz w:val="16"/>
          <w:szCs w:val="16"/>
          <w:lang w:val="en-GB"/>
        </w:rPr>
        <w:t>Certificates of attendance can be provided electronically or through any other means accessible to the staff memb</w:t>
      </w:r>
      <w:r w:rsidR="00FF584C" w:rsidRPr="00D460E4">
        <w:rPr>
          <w:rFonts w:ascii="Verdana" w:hAnsi="Verdana"/>
          <w:sz w:val="16"/>
          <w:szCs w:val="16"/>
          <w:lang w:val="en-GB"/>
        </w:rPr>
        <w:t>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EE"/>
    <w:family w:val="auto"/>
    <w:pitch w:val="variable"/>
    <w:sig w:usb0="E00002E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20A32D3D" w:rsidR="009F32D0" w:rsidRDefault="009F32D0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1E8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2C5C5" w14:textId="77777777" w:rsidR="005655B4" w:rsidRDefault="005655B4">
    <w:pPr>
      <w:pStyle w:val="Stopka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7F3E13" w14:textId="77777777" w:rsidR="005F6B0F" w:rsidRDefault="005F6B0F">
      <w:r>
        <w:separator/>
      </w:r>
    </w:p>
  </w:footnote>
  <w:footnote w:type="continuationSeparator" w:id="0">
    <w:p w14:paraId="74B96BEF" w14:textId="77777777" w:rsidR="005F6B0F" w:rsidRDefault="005F6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A286D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42EEEBFD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64C91642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D72C5C2" w14:textId="1167DCDD" w:rsidR="00506408" w:rsidRPr="00495B18" w:rsidRDefault="00FB3FEF" w:rsidP="00967BFC">
    <w:pPr>
      <w:pStyle w:val="Nagwek"/>
      <w:tabs>
        <w:tab w:val="clear" w:pos="8306"/>
      </w:tabs>
      <w:spacing w:after="0"/>
      <w:ind w:right="-743"/>
      <w:rPr>
        <w:sz w:val="16"/>
        <w:szCs w:val="16"/>
        <w:lang w:val="en-GB"/>
      </w:rPr>
    </w:pPr>
    <w:r>
      <w:rPr>
        <w:rFonts w:ascii="Verdana" w:hAnsi="Verdana"/>
        <w:b/>
        <w:noProof/>
        <w:sz w:val="18"/>
        <w:szCs w:val="18"/>
        <w:lang w:val="en-GB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D72C5C7" wp14:editId="6713B5E2">
              <wp:simplePos x="0" y="0"/>
              <wp:positionH relativeFrom="column">
                <wp:posOffset>4464050</wp:posOffset>
              </wp:positionH>
              <wp:positionV relativeFrom="paragraph">
                <wp:posOffset>-608330</wp:posOffset>
              </wp:positionV>
              <wp:extent cx="1728470" cy="570865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570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72C5D1" w14:textId="259778B8" w:rsid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435221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</w:p>
                        <w:p w14:paraId="3EFEF253" w14:textId="6CDB27DE" w:rsidR="002C6870" w:rsidRPr="00AD66BB" w:rsidRDefault="002C687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4" w14:textId="485FAFE6" w:rsidR="00AD66BB" w:rsidRPr="00A2644E" w:rsidRDefault="007967A9" w:rsidP="002C6870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C00000"/>
                              <w:sz w:val="16"/>
                              <w:szCs w:val="16"/>
                              <w:lang w:val="en-GB"/>
                            </w:rPr>
                          </w:pPr>
                          <w:r w:rsidRPr="00A2644E">
                            <w:rPr>
                              <w:rFonts w:ascii="Verdana" w:hAnsi="Verdana"/>
                              <w:b/>
                              <w:i/>
                              <w:color w:val="C00000"/>
                              <w:sz w:val="16"/>
                              <w:szCs w:val="16"/>
                              <w:lang w:val="en-GB"/>
                            </w:rPr>
                            <w:t>Participant’s name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72C5C7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51.5pt;margin-top:-47.9pt;width:136.1pt;height:4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" filled="f" stroked="f">
              <v:textbox>
                <w:txbxContent>
                  <w:p w14:paraId="5D72C5D1" w14:textId="259778B8" w:rsidR="00AD66BB" w:rsidRDefault="00AD66BB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Higher Education</w:t>
                    </w:r>
                    <w:r w:rsidR="00435221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:</w:t>
                    </w:r>
                  </w:p>
                  <w:p w14:paraId="3EFEF253" w14:textId="6CDB27DE" w:rsidR="002C6870" w:rsidRPr="00AD66BB" w:rsidRDefault="002C6870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Erasmus+</w:t>
                    </w:r>
                  </w:p>
                  <w:p w14:paraId="5D72C5D2" w14:textId="77777777" w:rsidR="007967A9" w:rsidRDefault="007A4430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Mobility</w:t>
                    </w:r>
                    <w:r w:rsidR="00AD66BB"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Agreement form</w:t>
                    </w:r>
                  </w:p>
                  <w:p w14:paraId="5D72C5D4" w14:textId="485FAFE6" w:rsidR="00AD66BB" w:rsidRPr="00A2644E" w:rsidRDefault="007967A9" w:rsidP="002C6870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C00000"/>
                        <w:sz w:val="16"/>
                        <w:szCs w:val="16"/>
                        <w:lang w:val="en-GB"/>
                      </w:rPr>
                    </w:pPr>
                    <w:r w:rsidRPr="00A2644E">
                      <w:rPr>
                        <w:rFonts w:ascii="Verdana" w:hAnsi="Verdana"/>
                        <w:b/>
                        <w:i/>
                        <w:color w:val="C00000"/>
                        <w:sz w:val="16"/>
                        <w:szCs w:val="16"/>
                        <w:lang w:val="en-GB"/>
                      </w:rPr>
                      <w:t>Participant’s name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2C5C4" w14:textId="77777777" w:rsidR="00506408" w:rsidRPr="00865FC1" w:rsidRDefault="00506408" w:rsidP="00E01AAA">
    <w:pPr>
      <w:pStyle w:val="Nagwek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anumerowana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6A42647"/>
    <w:multiLevelType w:val="hybridMultilevel"/>
    <w:tmpl w:val="4C68A416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1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2" w15:restartNumberingAfterBreak="0">
    <w:nsid w:val="2CAB4527"/>
    <w:multiLevelType w:val="multilevel"/>
    <w:tmpl w:val="26C24C12"/>
    <w:lvl w:ilvl="0">
      <w:start w:val="1"/>
      <w:numFmt w:val="decimal"/>
      <w:pStyle w:val="Listanumerowana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CF00E18"/>
    <w:multiLevelType w:val="singleLevel"/>
    <w:tmpl w:val="4E1A982C"/>
    <w:lvl w:ilvl="0">
      <w:start w:val="1"/>
      <w:numFmt w:val="bullet"/>
      <w:pStyle w:val="Listapunktowana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9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2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7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8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40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Listapunktowana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DF118C0"/>
    <w:multiLevelType w:val="singleLevel"/>
    <w:tmpl w:val="B90C8B88"/>
    <w:lvl w:ilvl="0">
      <w:start w:val="1"/>
      <w:numFmt w:val="bullet"/>
      <w:pStyle w:val="Listapunktowana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4" w15:restartNumberingAfterBreak="0">
    <w:nsid w:val="722304D7"/>
    <w:multiLevelType w:val="multilevel"/>
    <w:tmpl w:val="9DE2758E"/>
    <w:lvl w:ilvl="0">
      <w:start w:val="1"/>
      <w:numFmt w:val="decimal"/>
      <w:pStyle w:val="Listanumerowana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946B17"/>
    <w:multiLevelType w:val="hybridMultilevel"/>
    <w:tmpl w:val="20D8752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8"/>
  </w:num>
  <w:num w:numId="5">
    <w:abstractNumId w:val="21"/>
  </w:num>
  <w:num w:numId="6">
    <w:abstractNumId w:val="27"/>
  </w:num>
  <w:num w:numId="7">
    <w:abstractNumId w:val="42"/>
  </w:num>
  <w:num w:numId="8">
    <w:abstractNumId w:val="43"/>
  </w:num>
  <w:num w:numId="9">
    <w:abstractNumId w:val="25"/>
  </w:num>
  <w:num w:numId="10">
    <w:abstractNumId w:val="41"/>
  </w:num>
  <w:num w:numId="11">
    <w:abstractNumId w:val="39"/>
  </w:num>
  <w:num w:numId="12">
    <w:abstractNumId w:val="31"/>
  </w:num>
  <w:num w:numId="13">
    <w:abstractNumId w:val="37"/>
  </w:num>
  <w:num w:numId="14">
    <w:abstractNumId w:val="19"/>
  </w:num>
  <w:num w:numId="15">
    <w:abstractNumId w:val="26"/>
  </w:num>
  <w:num w:numId="16">
    <w:abstractNumId w:val="15"/>
  </w:num>
  <w:num w:numId="17">
    <w:abstractNumId w:val="22"/>
  </w:num>
  <w:num w:numId="18">
    <w:abstractNumId w:val="44"/>
  </w:num>
  <w:num w:numId="19">
    <w:abstractNumId w:val="33"/>
  </w:num>
  <w:num w:numId="20">
    <w:abstractNumId w:val="17"/>
  </w:num>
  <w:num w:numId="21">
    <w:abstractNumId w:val="29"/>
  </w:num>
  <w:num w:numId="22">
    <w:abstractNumId w:val="30"/>
  </w:num>
  <w:num w:numId="23">
    <w:abstractNumId w:val="32"/>
  </w:num>
  <w:num w:numId="24">
    <w:abstractNumId w:val="4"/>
  </w:num>
  <w:num w:numId="25">
    <w:abstractNumId w:val="7"/>
  </w:num>
  <w:num w:numId="26">
    <w:abstractNumId w:val="35"/>
  </w:num>
  <w:num w:numId="27">
    <w:abstractNumId w:val="16"/>
  </w:num>
  <w:num w:numId="28">
    <w:abstractNumId w:val="10"/>
  </w:num>
  <w:num w:numId="29">
    <w:abstractNumId w:val="38"/>
  </w:num>
  <w:num w:numId="30">
    <w:abstractNumId w:val="34"/>
  </w:num>
  <w:num w:numId="31">
    <w:abstractNumId w:val="24"/>
  </w:num>
  <w:num w:numId="32">
    <w:abstractNumId w:val="12"/>
  </w:num>
  <w:num w:numId="33">
    <w:abstractNumId w:val="36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6"/>
  </w:num>
  <w:num w:numId="39">
    <w:abstractNumId w:val="45"/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 w:numId="45">
    <w:abstractNumId w:val="46"/>
  </w:num>
  <w:num w:numId="46">
    <w:abstractNumId w:val="20"/>
  </w:num>
  <w:numIdMacAtCleanup w:val="3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EHRINGER Johannes (EAC)">
    <w15:presenceInfo w15:providerId="AD" w15:userId="S-1-5-21-1606980848-2025429265-839522115-903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ela-Siatka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1BDD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5D45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C6870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3BA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5EA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A7277"/>
    <w:rsid w:val="004B1706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30C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6B0F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1E8B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467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BDD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C7B84"/>
    <w:rsid w:val="006D0382"/>
    <w:rsid w:val="006D05AA"/>
    <w:rsid w:val="006D13C5"/>
    <w:rsid w:val="006D43BE"/>
    <w:rsid w:val="006D540A"/>
    <w:rsid w:val="006D578F"/>
    <w:rsid w:val="006D60EC"/>
    <w:rsid w:val="006D6BE1"/>
    <w:rsid w:val="006D6D8F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5F3D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64DE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0AF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44E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1EB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03AD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60E4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4BBA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286D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5ADF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3FEF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779"/>
    <w:rsid w:val="00FE0FB6"/>
    <w:rsid w:val="00FE25ED"/>
    <w:rsid w:val="00FE262D"/>
    <w:rsid w:val="00FE3343"/>
    <w:rsid w:val="00FF0871"/>
    <w:rsid w:val="00FF0F95"/>
    <w:rsid w:val="00FF3118"/>
    <w:rsid w:val="00FF3598"/>
    <w:rsid w:val="00FF584C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72C545"/>
  <w15:docId w15:val="{A28D27E7-02FF-4C80-B408-99EE1B13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Nagwek1">
    <w:name w:val="heading 1"/>
    <w:basedOn w:val="Normalny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Nagwek2">
    <w:name w:val="heading 2"/>
    <w:basedOn w:val="Normalny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Nagwek3">
    <w:name w:val="heading 3"/>
    <w:basedOn w:val="Normalny"/>
    <w:next w:val="Text3"/>
    <w:link w:val="Nagwek3Znak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Nagwek4">
    <w:name w:val="heading 4"/>
    <w:basedOn w:val="Normalny"/>
    <w:next w:val="Text4"/>
    <w:qFormat/>
    <w:pPr>
      <w:keepNext/>
      <w:numPr>
        <w:ilvl w:val="3"/>
        <w:numId w:val="3"/>
      </w:numPr>
      <w:outlineLvl w:val="3"/>
    </w:pPr>
  </w:style>
  <w:style w:type="paragraph" w:styleId="Nagwek5">
    <w:name w:val="heading 5"/>
    <w:basedOn w:val="Normalny"/>
    <w:next w:val="Normalny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gwek6">
    <w:name w:val="heading 6"/>
    <w:basedOn w:val="Normalny"/>
    <w:next w:val="Normalny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Normalny"/>
    <w:next w:val="Normalny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1">
    <w:name w:val="Text 1"/>
    <w:basedOn w:val="Normalny"/>
    <w:pPr>
      <w:ind w:left="482"/>
    </w:pPr>
  </w:style>
  <w:style w:type="paragraph" w:customStyle="1" w:styleId="Text2">
    <w:name w:val="Text 2"/>
    <w:basedOn w:val="Normalny"/>
    <w:pPr>
      <w:tabs>
        <w:tab w:val="left" w:pos="2302"/>
      </w:tabs>
      <w:ind w:left="1202"/>
    </w:pPr>
  </w:style>
  <w:style w:type="paragraph" w:customStyle="1" w:styleId="Text3">
    <w:name w:val="Text 3"/>
    <w:basedOn w:val="Normalny"/>
    <w:pPr>
      <w:tabs>
        <w:tab w:val="left" w:pos="2302"/>
      </w:tabs>
      <w:ind w:left="1202"/>
    </w:pPr>
  </w:style>
  <w:style w:type="paragraph" w:customStyle="1" w:styleId="Text4">
    <w:name w:val="Text 4"/>
    <w:basedOn w:val="Normalny"/>
    <w:pPr>
      <w:tabs>
        <w:tab w:val="left" w:pos="2302"/>
      </w:tabs>
      <w:ind w:left="1202"/>
    </w:pPr>
  </w:style>
  <w:style w:type="paragraph" w:customStyle="1" w:styleId="Address">
    <w:name w:val="Address"/>
    <w:basedOn w:val="Normalny"/>
    <w:pPr>
      <w:spacing w:after="0"/>
      <w:jc w:val="left"/>
    </w:pPr>
  </w:style>
  <w:style w:type="paragraph" w:customStyle="1" w:styleId="AddressTL">
    <w:name w:val="AddressTL"/>
    <w:basedOn w:val="Normalny"/>
    <w:next w:val="Normalny"/>
    <w:pPr>
      <w:spacing w:after="720"/>
      <w:jc w:val="left"/>
    </w:pPr>
  </w:style>
  <w:style w:type="paragraph" w:customStyle="1" w:styleId="AddressTR">
    <w:name w:val="AddressTR"/>
    <w:basedOn w:val="Normalny"/>
    <w:next w:val="Normalny"/>
    <w:pPr>
      <w:spacing w:after="720"/>
      <w:ind w:left="5103"/>
      <w:jc w:val="left"/>
    </w:pPr>
  </w:style>
  <w:style w:type="paragraph" w:styleId="Tekstblokowy">
    <w:name w:val="Block Text"/>
    <w:basedOn w:val="Normalny"/>
    <w:pPr>
      <w:spacing w:after="120"/>
      <w:ind w:left="1440" w:right="1440"/>
    </w:pPr>
  </w:style>
  <w:style w:type="paragraph" w:styleId="Tekstpodstawowy">
    <w:name w:val="Body Text"/>
    <w:basedOn w:val="Normalny"/>
    <w:pPr>
      <w:spacing w:after="120"/>
    </w:p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</w:rPr>
  </w:style>
  <w:style w:type="paragraph" w:styleId="Tekstpodstawowyzwciciem">
    <w:name w:val="Body Text First Indent"/>
    <w:basedOn w:val="Tekstpodstawowy"/>
    <w:pPr>
      <w:ind w:firstLine="210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podstawowyzwciciem2">
    <w:name w:val="Body Text First Indent 2"/>
    <w:basedOn w:val="Tekstpodstawowywcity"/>
    <w:pPr>
      <w:ind w:firstLine="210"/>
    </w:p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</w:rPr>
  </w:style>
  <w:style w:type="paragraph" w:styleId="Legenda">
    <w:name w:val="caption"/>
    <w:basedOn w:val="Normalny"/>
    <w:next w:val="Normalny"/>
    <w:pPr>
      <w:spacing w:before="120" w:after="120"/>
    </w:pPr>
    <w:rPr>
      <w:b/>
    </w:rPr>
  </w:style>
  <w:style w:type="paragraph" w:customStyle="1" w:styleId="ChapterTitle">
    <w:name w:val="ChapterTitle"/>
    <w:basedOn w:val="Normalny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pPr>
      <w:keepNext/>
      <w:spacing w:after="480"/>
      <w:jc w:val="center"/>
    </w:pPr>
    <w:rPr>
      <w:b/>
      <w:smallCaps/>
      <w:sz w:val="28"/>
    </w:rPr>
  </w:style>
  <w:style w:type="paragraph" w:styleId="Zwrotpoegnalny">
    <w:name w:val="Closing"/>
    <w:basedOn w:val="Normalny"/>
    <w:pPr>
      <w:ind w:left="4252"/>
    </w:pPr>
  </w:style>
  <w:style w:type="paragraph" w:styleId="Tekstkomentarza">
    <w:name w:val="annotation text"/>
    <w:basedOn w:val="Normalny"/>
    <w:link w:val="TekstkomentarzaZnak"/>
    <w:rPr>
      <w:sz w:val="20"/>
    </w:rPr>
  </w:style>
  <w:style w:type="paragraph" w:styleId="Data">
    <w:name w:val="Date"/>
    <w:basedOn w:val="Normalny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ny"/>
    <w:next w:val="AddressTR"/>
    <w:pPr>
      <w:ind w:left="5103"/>
      <w:jc w:val="left"/>
    </w:pPr>
    <w:rPr>
      <w:sz w:val="2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ny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ny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kstprzypisukocowego">
    <w:name w:val="endnote text"/>
    <w:basedOn w:val="Normalny"/>
    <w:link w:val="TekstprzypisukocowegoZnak"/>
    <w:semiHidden/>
    <w:rPr>
      <w:sz w:val="20"/>
    </w:rPr>
  </w:style>
  <w:style w:type="paragraph" w:styleId="Adresnakopercie">
    <w:name w:val="envelope address"/>
    <w:basedOn w:val="Normalny"/>
    <w:pPr>
      <w:framePr w:w="7920" w:h="1980" w:hRule="exact" w:hSpace="180" w:wrap="auto" w:hAnchor="page" w:xAlign="center" w:yAlign="bottom"/>
      <w:spacing w:after="0"/>
    </w:pPr>
  </w:style>
  <w:style w:type="paragraph" w:styleId="Adreszwrotnynakopercie">
    <w:name w:val="envelope return"/>
    <w:basedOn w:val="Normalny"/>
    <w:pPr>
      <w:spacing w:after="0"/>
    </w:pPr>
    <w:rPr>
      <w:sz w:val="20"/>
    </w:rPr>
  </w:style>
  <w:style w:type="paragraph" w:styleId="Stopka">
    <w:name w:val="footer"/>
    <w:basedOn w:val="Normalny"/>
    <w:link w:val="StopkaZnak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kstprzypisudolnego">
    <w:name w:val="footnote text"/>
    <w:basedOn w:val="Normalny"/>
    <w:pPr>
      <w:ind w:left="357" w:hanging="357"/>
    </w:pPr>
    <w:rPr>
      <w:sz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ks1">
    <w:name w:val="index 1"/>
    <w:basedOn w:val="Normalny"/>
    <w:next w:val="Normalny"/>
    <w:autoRedefine/>
    <w:semiHidden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pPr>
      <w:ind w:left="2160" w:hanging="240"/>
    </w:pPr>
  </w:style>
  <w:style w:type="paragraph" w:styleId="Nagwekindeksu">
    <w:name w:val="index heading"/>
    <w:basedOn w:val="Normalny"/>
    <w:next w:val="Indeks1"/>
    <w:semiHidden/>
    <w:rPr>
      <w:rFonts w:ascii="Arial" w:hAnsi="Arial"/>
      <w:b/>
    </w:r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Lista4">
    <w:name w:val="List 4"/>
    <w:basedOn w:val="Normalny"/>
    <w:pPr>
      <w:ind w:left="1132" w:hanging="283"/>
    </w:pPr>
  </w:style>
  <w:style w:type="paragraph" w:styleId="Lista5">
    <w:name w:val="List 5"/>
    <w:basedOn w:val="Normalny"/>
    <w:pPr>
      <w:ind w:left="1415" w:hanging="283"/>
    </w:pPr>
  </w:style>
  <w:style w:type="paragraph" w:styleId="Listapunktowana">
    <w:name w:val="List Bullet"/>
    <w:basedOn w:val="Normalny"/>
    <w:pPr>
      <w:numPr>
        <w:numId w:val="4"/>
      </w:numPr>
    </w:pPr>
  </w:style>
  <w:style w:type="paragraph" w:styleId="Listapunktowana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apunktowana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apunktowana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apunktowana5">
    <w:name w:val="List Bullet 5"/>
    <w:basedOn w:val="Normalny"/>
    <w:autoRedefine/>
    <w:pPr>
      <w:numPr>
        <w:numId w:val="1"/>
      </w:numPr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Lista-kontynuacja3">
    <w:name w:val="List Continue 3"/>
    <w:basedOn w:val="Normalny"/>
    <w:pPr>
      <w:spacing w:after="120"/>
      <w:ind w:left="849"/>
    </w:pPr>
  </w:style>
  <w:style w:type="paragraph" w:styleId="Lista-kontynuacja4">
    <w:name w:val="List Continue 4"/>
    <w:basedOn w:val="Normalny"/>
    <w:pPr>
      <w:spacing w:after="120"/>
      <w:ind w:left="1132"/>
    </w:pPr>
  </w:style>
  <w:style w:type="paragraph" w:styleId="Lista-kontynuacja5">
    <w:name w:val="List Continue 5"/>
    <w:basedOn w:val="Normalny"/>
    <w:pPr>
      <w:spacing w:after="120"/>
      <w:ind w:left="1415"/>
    </w:pPr>
  </w:style>
  <w:style w:type="paragraph" w:styleId="Listanumerowana">
    <w:name w:val="List Number"/>
    <w:basedOn w:val="Normalny"/>
    <w:pPr>
      <w:numPr>
        <w:numId w:val="14"/>
      </w:numPr>
    </w:pPr>
  </w:style>
  <w:style w:type="paragraph" w:styleId="Listanumerowana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anumerowana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anumerowana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anumerowana5">
    <w:name w:val="List Number 5"/>
    <w:basedOn w:val="Normalny"/>
    <w:pPr>
      <w:numPr>
        <w:numId w:val="2"/>
      </w:numPr>
    </w:pPr>
  </w:style>
  <w:style w:type="paragraph" w:styleId="Teks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Nagwekwiadomoci">
    <w:name w:val="Message Header"/>
    <w:basedOn w:val="Normalny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Wcicienormalne">
    <w:name w:val="Normal Indent"/>
    <w:basedOn w:val="Normalny"/>
    <w:link w:val="WcicienormalneZnak"/>
    <w:pPr>
      <w:ind w:left="720"/>
    </w:pPr>
    <w:rPr>
      <w:lang w:eastAsia="x-none"/>
    </w:rPr>
  </w:style>
  <w:style w:type="paragraph" w:styleId="Nagweknotatki">
    <w:name w:val="Note Heading"/>
    <w:basedOn w:val="Normalny"/>
    <w:next w:val="Normalny"/>
  </w:style>
  <w:style w:type="paragraph" w:customStyle="1" w:styleId="NoteHead">
    <w:name w:val="NoteHead"/>
    <w:basedOn w:val="Normalny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ny"/>
    <w:next w:val="Normalny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ny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Nagwek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Nagwek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Nagwek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Nagwek4"/>
    <w:next w:val="Text4"/>
    <w:pPr>
      <w:keepNext w:val="0"/>
      <w:outlineLvl w:val="9"/>
    </w:pPr>
  </w:style>
  <w:style w:type="paragraph" w:customStyle="1" w:styleId="PartTitle">
    <w:name w:val="PartTitle"/>
    <w:basedOn w:val="Normalny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Zwykytekst">
    <w:name w:val="Plain Text"/>
    <w:basedOn w:val="Normalny"/>
    <w:rPr>
      <w:rFonts w:ascii="Courier New" w:hAnsi="Courier New"/>
      <w:sz w:val="20"/>
    </w:rPr>
  </w:style>
  <w:style w:type="paragraph" w:styleId="Zwrotgrzecznociowy">
    <w:name w:val="Salutation"/>
    <w:basedOn w:val="Normalny"/>
    <w:next w:val="Normalny"/>
  </w:style>
  <w:style w:type="paragraph" w:styleId="Podpis">
    <w:name w:val="Signature"/>
    <w:basedOn w:val="Normalny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Podtytu">
    <w:name w:val="Subtitle"/>
    <w:basedOn w:val="Normalny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ny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ny"/>
    <w:pPr>
      <w:jc w:val="center"/>
    </w:pPr>
    <w:rPr>
      <w:b/>
      <w:sz w:val="32"/>
    </w:rPr>
  </w:style>
  <w:style w:type="paragraph" w:styleId="Wykazrde">
    <w:name w:val="table of authorities"/>
    <w:basedOn w:val="Normalny"/>
    <w:next w:val="Normalny"/>
    <w:semiHidden/>
    <w:pPr>
      <w:ind w:left="240" w:hanging="240"/>
    </w:pPr>
  </w:style>
  <w:style w:type="paragraph" w:styleId="Spisilustracji">
    <w:name w:val="table of figures"/>
    <w:basedOn w:val="Normalny"/>
    <w:next w:val="Normalny"/>
    <w:semiHidden/>
    <w:pPr>
      <w:ind w:left="480" w:hanging="480"/>
    </w:pPr>
  </w:style>
  <w:style w:type="paragraph" w:styleId="Tytu">
    <w:name w:val="Title"/>
    <w:basedOn w:val="Normalny"/>
    <w:next w:val="SubTitle1"/>
    <w:pPr>
      <w:spacing w:after="480"/>
      <w:jc w:val="center"/>
    </w:pPr>
    <w:rPr>
      <w:b/>
      <w:kern w:val="28"/>
      <w:sz w:val="48"/>
    </w:rPr>
  </w:style>
  <w:style w:type="paragraph" w:styleId="Nagwekwykazurde">
    <w:name w:val="toa heading"/>
    <w:basedOn w:val="Normalny"/>
    <w:next w:val="Normalny"/>
    <w:semiHidden/>
    <w:pPr>
      <w:spacing w:before="120"/>
    </w:pPr>
    <w:rPr>
      <w:rFonts w:ascii="Arial" w:hAnsi="Arial"/>
      <w:b/>
    </w:rPr>
  </w:style>
  <w:style w:type="paragraph" w:styleId="Spistreci1">
    <w:name w:val="toc 1"/>
    <w:basedOn w:val="Normalny"/>
    <w:next w:val="Normalny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Spistreci3">
    <w:name w:val="toc 3"/>
    <w:basedOn w:val="Normalny"/>
    <w:next w:val="Normalny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Spistreci4">
    <w:name w:val="toc 4"/>
    <w:basedOn w:val="Normalny"/>
    <w:next w:val="Normalny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Spistreci5">
    <w:name w:val="toc 5"/>
    <w:basedOn w:val="Normalny"/>
    <w:next w:val="Normalny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Spistreci6">
    <w:name w:val="toc 6"/>
    <w:basedOn w:val="Normalny"/>
    <w:next w:val="Normalny"/>
    <w:autoRedefine/>
    <w:semiHidden/>
    <w:pPr>
      <w:ind w:left="1200"/>
    </w:pPr>
  </w:style>
  <w:style w:type="paragraph" w:styleId="Spistreci7">
    <w:name w:val="toc 7"/>
    <w:basedOn w:val="Normalny"/>
    <w:next w:val="Normalny"/>
    <w:autoRedefine/>
    <w:semiHidden/>
    <w:pPr>
      <w:ind w:left="1440"/>
    </w:pPr>
  </w:style>
  <w:style w:type="paragraph" w:styleId="Spistreci8">
    <w:name w:val="toc 8"/>
    <w:basedOn w:val="Normalny"/>
    <w:next w:val="Normalny"/>
    <w:autoRedefine/>
    <w:semiHidden/>
    <w:pPr>
      <w:ind w:left="1680"/>
    </w:pPr>
  </w:style>
  <w:style w:type="paragraph" w:styleId="Spistreci9">
    <w:name w:val="toc 9"/>
    <w:basedOn w:val="Normalny"/>
    <w:next w:val="Normalny"/>
    <w:autoRedefine/>
    <w:semiHidden/>
    <w:pPr>
      <w:ind w:left="1920"/>
    </w:pPr>
  </w:style>
  <w:style w:type="paragraph" w:customStyle="1" w:styleId="YReferences">
    <w:name w:val="YReferences"/>
    <w:basedOn w:val="Normalny"/>
    <w:next w:val="Normalny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ny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ny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ny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ny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Nagwekspisutreci">
    <w:name w:val="TOC Heading"/>
    <w:basedOn w:val="Normalny"/>
    <w:next w:val="Normalny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ny"/>
    <w:next w:val="Normalny"/>
    <w:pPr>
      <w:spacing w:after="480"/>
      <w:ind w:left="567" w:hanging="567"/>
      <w:jc w:val="left"/>
    </w:pPr>
  </w:style>
  <w:style w:type="paragraph" w:customStyle="1" w:styleId="ZCom">
    <w:name w:val="Z_Com"/>
    <w:basedOn w:val="Normalny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ny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ipercze">
    <w:name w:val="Hyperlink"/>
    <w:rsid w:val="006914AD"/>
    <w:rPr>
      <w:color w:val="0000FF"/>
      <w:u w:val="single"/>
    </w:rPr>
  </w:style>
  <w:style w:type="character" w:styleId="Odwoanieprzypisudolnego">
    <w:name w:val="footnote reference"/>
    <w:rsid w:val="00CD08CF"/>
    <w:rPr>
      <w:vertAlign w:val="superscript"/>
    </w:rPr>
  </w:style>
  <w:style w:type="table" w:styleId="redniasiatka3akcent2">
    <w:name w:val="Medium Grid 3 Accent 2"/>
    <w:basedOn w:val="Standardowy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kstdymka">
    <w:name w:val="Balloon Text"/>
    <w:basedOn w:val="Normalny"/>
    <w:link w:val="TekstdymkaZnak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ny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Stopka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Stopka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StopkaZnak">
    <w:name w:val="Stopka Znak"/>
    <w:link w:val="Stopka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StopkaZnak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Stopka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NagwekZnak">
    <w:name w:val="Nagłówek Znak"/>
    <w:link w:val="Nagwek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ny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Wcicienormalne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ny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WcicienormalneZnak">
    <w:name w:val="Wcięcie normalne Znak"/>
    <w:link w:val="Wcicienormalne"/>
    <w:rsid w:val="007A4813"/>
    <w:rPr>
      <w:sz w:val="24"/>
      <w:lang w:val="fr-FR"/>
    </w:rPr>
  </w:style>
  <w:style w:type="character" w:customStyle="1" w:styleId="Bulletpoint1Char">
    <w:name w:val="Bullet point1 Char"/>
    <w:basedOn w:val="WcicienormalneZnak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Wcicienormalne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ny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ela-Siatka">
    <w:name w:val="Table Grid"/>
    <w:basedOn w:val="Standardowy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Standardowy"/>
    <w:rsid w:val="00EF7057"/>
    <w:tblPr/>
  </w:style>
  <w:style w:type="table" w:styleId="Tabela-Elegancki">
    <w:name w:val="Table Elegant"/>
    <w:basedOn w:val="Standardowy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Odwoaniedokomentarza">
    <w:name w:val="annotation reference"/>
    <w:unhideWhenUsed/>
    <w:rsid w:val="00F0066C"/>
    <w:rPr>
      <w:sz w:val="16"/>
      <w:szCs w:val="16"/>
    </w:rPr>
  </w:style>
  <w:style w:type="character" w:customStyle="1" w:styleId="TekstkomentarzaZnak">
    <w:name w:val="Tekst komentarza Znak"/>
    <w:link w:val="Tekstkomentarza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ny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ny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ny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ny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ny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ny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ny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ny"/>
    <w:next w:val="Tekstpodstawowy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1">
    <w:name w:val="Legenda1"/>
    <w:basedOn w:val="Normalny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ny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ny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ny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ny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Akapitzlist">
    <w:name w:val="List Paragraph"/>
    <w:basedOn w:val="Normalny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TematkomentarzaZnak">
    <w:name w:val="Temat komentarza Znak"/>
    <w:link w:val="Tematkomentarza"/>
    <w:uiPriority w:val="99"/>
    <w:rsid w:val="00BA290F"/>
    <w:rPr>
      <w:b/>
      <w:bCs/>
      <w:lang w:val="x-none" w:eastAsia="ar-SA"/>
    </w:rPr>
  </w:style>
  <w:style w:type="paragraph" w:styleId="Poprawka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UyteHipercze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Nagwek3Znak">
    <w:name w:val="Nagłówek 3 Znak"/>
    <w:link w:val="Nagwek3"/>
    <w:rsid w:val="005D5129"/>
    <w:rPr>
      <w:i/>
      <w:sz w:val="24"/>
      <w:lang w:val="fr-FR" w:eastAsia="en-US"/>
    </w:rPr>
  </w:style>
  <w:style w:type="character" w:styleId="Odwoanieprzypisukocowego">
    <w:name w:val="endnote reference"/>
    <w:rsid w:val="007967A9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97FE7"/>
    <w:rPr>
      <w:lang w:val="fr-FR"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72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AE8DBA72AC9D458777F6DBB4AAC909" ma:contentTypeVersion="6" ma:contentTypeDescription="Create a new document." ma:contentTypeScope="" ma:versionID="f67ff0b390b3422be9764e3b32505534">
  <xsd:schema xmlns:xsd="http://www.w3.org/2001/XMLSchema" xmlns:xs="http://www.w3.org/2001/XMLSchema" xmlns:p="http://schemas.microsoft.com/office/2006/metadata/properties" xmlns:ns2="d629bfb1-093d-45de-a2ee-6b50830a3fb9" xmlns:ns3="098161b8-b40f-494c-8b12-be550b2d91c1" targetNamespace="http://schemas.microsoft.com/office/2006/metadata/properties" ma:root="true" ma:fieldsID="670ecda3f1c01da8b69fe92b9f2d7760" ns2:_="" ns3:_="">
    <xsd:import namespace="d629bfb1-093d-45de-a2ee-6b50830a3fb9"/>
    <xsd:import namespace="098161b8-b40f-494c-8b12-be550b2d91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9bfb1-093d-45de-a2ee-6b50830a3f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8161b8-b40f-494c-8b12-be550b2d91c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12E48-387B-40D1-A1AD-3DBB4AA5E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9bfb1-093d-45de-a2ee-6b50830a3fb9"/>
    <ds:schemaRef ds:uri="098161b8-b40f-494c-8b12-be550b2d91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042D97-5254-439C-BD7E-F6600E2DF7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D1C285-1809-4001-9F39-A7DAEAB59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24</TotalTime>
  <Pages>4</Pages>
  <Words>570</Words>
  <Characters>3646</Characters>
  <Application>Microsoft Office Word</Application>
  <DocSecurity>0</DocSecurity>
  <PresentationFormat>Microsoft Word 11.0</PresentationFormat>
  <Lines>158</Lines>
  <Paragraphs>108</Paragraphs>
  <ScaleCrop>false</ScaleCrop>
  <HeadingPairs>
    <vt:vector size="10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4108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sainton;Johannes.Gehringer@ec.europa.eu</dc:creator>
  <cp:keywords>EL4</cp:keywords>
  <cp:lastModifiedBy>Monika</cp:lastModifiedBy>
  <cp:revision>4</cp:revision>
  <cp:lastPrinted>2013-11-06T08:46:00Z</cp:lastPrinted>
  <dcterms:created xsi:type="dcterms:W3CDTF">2025-01-24T08:42:00Z</dcterms:created>
  <dcterms:modified xsi:type="dcterms:W3CDTF">2025-01-24T09:08:00Z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0x01010034AE8DBA72AC9D458777F6DBB4AAC909</vt:lpwstr>
  </property>
  <property fmtid="{D5CDD505-2E9C-101B-9397-08002B2CF9AE}" pid="15" name="MSIP_Label_6bd9ddd1-4d20-43f6-abfa-fc3c07406f94_Enabled">
    <vt:lpwstr>true</vt:lpwstr>
  </property>
  <property fmtid="{D5CDD505-2E9C-101B-9397-08002B2CF9AE}" pid="16" name="MSIP_Label_6bd9ddd1-4d20-43f6-abfa-fc3c07406f94_SetDate">
    <vt:lpwstr>2023-04-28T13:37:47Z</vt:lpwstr>
  </property>
  <property fmtid="{D5CDD505-2E9C-101B-9397-08002B2CF9AE}" pid="17" name="MSIP_Label_6bd9ddd1-4d20-43f6-abfa-fc3c07406f94_Method">
    <vt:lpwstr>Standard</vt:lpwstr>
  </property>
  <property fmtid="{D5CDD505-2E9C-101B-9397-08002B2CF9AE}" pid="18" name="MSIP_Label_6bd9ddd1-4d20-43f6-abfa-fc3c07406f94_Name">
    <vt:lpwstr>Commission Use</vt:lpwstr>
  </property>
  <property fmtid="{D5CDD505-2E9C-101B-9397-08002B2CF9AE}" pid="19" name="MSIP_Label_6bd9ddd1-4d20-43f6-abfa-fc3c07406f94_SiteId">
    <vt:lpwstr>b24c8b06-522c-46fe-9080-70926f8dddb1</vt:lpwstr>
  </property>
  <property fmtid="{D5CDD505-2E9C-101B-9397-08002B2CF9AE}" pid="20" name="MSIP_Label_6bd9ddd1-4d20-43f6-abfa-fc3c07406f94_ActionId">
    <vt:lpwstr>40f4c786-f84b-4c33-a12b-5879aef18d67</vt:lpwstr>
  </property>
  <property fmtid="{D5CDD505-2E9C-101B-9397-08002B2CF9AE}" pid="21" name="MSIP_Label_6bd9ddd1-4d20-43f6-abfa-fc3c07406f94_ContentBits">
    <vt:lpwstr>0</vt:lpwstr>
  </property>
  <property fmtid="{D5CDD505-2E9C-101B-9397-08002B2CF9AE}" pid="22" name="GrammarlyDocumentId">
    <vt:lpwstr>4cb28dc2284de2dcd63bac4d0994e13b2de5abe1a838d08822929305c0ce184c</vt:lpwstr>
  </property>
</Properties>
</file>